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9C412" w14:textId="77777777" w:rsidR="00DF3965" w:rsidRPr="00313B05" w:rsidRDefault="00DF3965">
      <w:pPr>
        <w:jc w:val="both"/>
        <w:rPr>
          <w:rFonts w:ascii="Cambria" w:hAnsi="Cambria" w:cs="Arial"/>
          <w:sz w:val="22"/>
          <w:szCs w:val="22"/>
        </w:rPr>
      </w:pPr>
    </w:p>
    <w:p w14:paraId="2EA3D01D" w14:textId="77777777" w:rsidR="00DF3965" w:rsidRPr="00313B05" w:rsidRDefault="00DF3965">
      <w:pPr>
        <w:pStyle w:val="Cmsor3"/>
        <w:rPr>
          <w:rFonts w:ascii="Cambria" w:hAnsi="Cambria" w:cs="Arial"/>
          <w:sz w:val="22"/>
          <w:szCs w:val="22"/>
        </w:rPr>
      </w:pPr>
      <w:r w:rsidRPr="00313B05">
        <w:rPr>
          <w:rFonts w:ascii="Cambria" w:hAnsi="Cambria" w:cs="Arial"/>
          <w:sz w:val="22"/>
          <w:szCs w:val="22"/>
        </w:rPr>
        <w:t>"B" TÍPUSÚ PÁLYÁZATI KIÍRÁS</w:t>
      </w:r>
    </w:p>
    <w:p w14:paraId="5D73BFC0" w14:textId="77777777" w:rsidR="00DF3965" w:rsidRPr="00313B05" w:rsidRDefault="00DF3965">
      <w:pPr>
        <w:jc w:val="both"/>
        <w:rPr>
          <w:rFonts w:ascii="Cambria" w:hAnsi="Cambria" w:cs="Arial"/>
          <w:sz w:val="22"/>
          <w:szCs w:val="22"/>
        </w:rPr>
      </w:pPr>
    </w:p>
    <w:p w14:paraId="3C901313" w14:textId="2348E4DC" w:rsidR="00DF3965" w:rsidRPr="00313B05" w:rsidRDefault="00DF3965">
      <w:pPr>
        <w:jc w:val="center"/>
        <w:rPr>
          <w:rFonts w:ascii="Cambria" w:hAnsi="Cambria" w:cs="Arial"/>
          <w:b/>
          <w:bCs/>
          <w:sz w:val="22"/>
          <w:szCs w:val="22"/>
        </w:rPr>
      </w:pPr>
      <w:del w:id="0" w:author="DELL" w:date="2024-10-15T08:31:00Z" w16du:dateUtc="2024-10-15T06:31:00Z">
        <w:r w:rsidRPr="00313B05" w:rsidDel="00065F0B">
          <w:rPr>
            <w:rFonts w:ascii="Cambria" w:hAnsi="Cambria" w:cs="Arial"/>
            <w:b/>
            <w:bCs/>
            <w:sz w:val="22"/>
            <w:szCs w:val="22"/>
          </w:rPr>
          <w:delText>……………..</w:delText>
        </w:r>
      </w:del>
      <w:ins w:id="1" w:author="DELL" w:date="2024-10-15T08:31:00Z" w16du:dateUtc="2024-10-15T06:31:00Z">
        <w:r w:rsidR="00065F0B">
          <w:rPr>
            <w:rFonts w:ascii="Cambria" w:hAnsi="Cambria" w:cs="Arial"/>
            <w:b/>
            <w:bCs/>
            <w:sz w:val="22"/>
            <w:szCs w:val="22"/>
          </w:rPr>
          <w:t xml:space="preserve">Tótkomlós Város </w:t>
        </w:r>
      </w:ins>
      <w:r w:rsidRPr="00313B05">
        <w:rPr>
          <w:rFonts w:ascii="Cambria" w:hAnsi="Cambria" w:cs="Arial"/>
          <w:b/>
          <w:bCs/>
          <w:sz w:val="22"/>
          <w:szCs w:val="22"/>
        </w:rPr>
        <w:t xml:space="preserve">Önkormányzata a </w:t>
      </w:r>
      <w:r w:rsidR="00B30F3F" w:rsidRPr="00313B05">
        <w:rPr>
          <w:rFonts w:ascii="Cambria" w:hAnsi="Cambria" w:cs="Arial"/>
          <w:b/>
          <w:bCs/>
          <w:sz w:val="22"/>
          <w:szCs w:val="22"/>
        </w:rPr>
        <w:t>Kulturális és Innovációs</w:t>
      </w:r>
      <w:r w:rsidRPr="00313B05">
        <w:rPr>
          <w:rFonts w:ascii="Cambria" w:hAnsi="Cambria" w:cs="Arial"/>
          <w:b/>
          <w:bCs/>
          <w:sz w:val="22"/>
          <w:szCs w:val="22"/>
        </w:rPr>
        <w:t xml:space="preserve"> Minisztérium</w:t>
      </w:r>
      <w:r w:rsidR="00607499" w:rsidRPr="00313B05">
        <w:rPr>
          <w:rFonts w:ascii="Cambria" w:hAnsi="Cambria" w:cs="Arial"/>
          <w:b/>
          <w:bCs/>
          <w:sz w:val="22"/>
          <w:szCs w:val="22"/>
        </w:rPr>
        <w:t>m</w:t>
      </w:r>
      <w:r w:rsidRPr="00313B05">
        <w:rPr>
          <w:rFonts w:ascii="Cambria" w:hAnsi="Cambria" w:cs="Arial"/>
          <w:b/>
          <w:bCs/>
          <w:sz w:val="22"/>
          <w:szCs w:val="22"/>
        </w:rPr>
        <w:t xml:space="preserve">al </w:t>
      </w:r>
    </w:p>
    <w:p w14:paraId="7E389012" w14:textId="27EDA63B" w:rsidR="00DF3965" w:rsidRPr="00313B05" w:rsidRDefault="00CE05D2">
      <w:pPr>
        <w:jc w:val="center"/>
        <w:rPr>
          <w:rFonts w:ascii="Cambria" w:hAnsi="Cambria" w:cs="Arial"/>
          <w:b/>
          <w:bCs/>
          <w:sz w:val="22"/>
          <w:szCs w:val="22"/>
        </w:rPr>
      </w:pPr>
      <w:r w:rsidRPr="00313B05">
        <w:rPr>
          <w:rFonts w:ascii="Cambria" w:hAnsi="Cambria" w:cs="Arial"/>
          <w:b/>
          <w:bCs/>
          <w:sz w:val="22"/>
          <w:szCs w:val="22"/>
        </w:rPr>
        <w:t>e</w:t>
      </w:r>
      <w:r w:rsidR="00DF3965" w:rsidRPr="00313B05">
        <w:rPr>
          <w:rFonts w:ascii="Cambria" w:hAnsi="Cambria" w:cs="Arial"/>
          <w:b/>
          <w:bCs/>
          <w:sz w:val="22"/>
          <w:szCs w:val="22"/>
        </w:rPr>
        <w:t>gyüttműködve, a</w:t>
      </w:r>
      <w:r w:rsidR="001801F5" w:rsidRPr="001801F5">
        <w:rPr>
          <w:rFonts w:ascii="Cambria" w:hAnsi="Cambria"/>
          <w:b/>
          <w:bCs/>
          <w:sz w:val="22"/>
          <w:szCs w:val="22"/>
        </w:rPr>
        <w:t xml:space="preserve"> </w:t>
      </w:r>
      <w:r w:rsidR="001801F5">
        <w:rPr>
          <w:rFonts w:ascii="Cambria" w:hAnsi="Cambria"/>
          <w:b/>
          <w:bCs/>
          <w:sz w:val="22"/>
          <w:szCs w:val="22"/>
        </w:rPr>
        <w:t>felsőoktatásban részt vevő hallgatók juttatásairól és az általuk fizetendő egyes térítésekről szóló</w:t>
      </w:r>
      <w:r w:rsidR="00DF3965" w:rsidRPr="00313B05">
        <w:rPr>
          <w:rFonts w:ascii="Cambria" w:hAnsi="Cambria" w:cs="Arial"/>
          <w:b/>
          <w:bCs/>
          <w:sz w:val="22"/>
          <w:szCs w:val="22"/>
        </w:rPr>
        <w:t xml:space="preserve"> 51/2007. (III.</w:t>
      </w:r>
      <w:r w:rsidR="00F035A2" w:rsidRPr="00313B05">
        <w:rPr>
          <w:rFonts w:ascii="Cambria" w:hAnsi="Cambria" w:cs="Arial"/>
          <w:b/>
          <w:bCs/>
          <w:sz w:val="22"/>
          <w:szCs w:val="22"/>
        </w:rPr>
        <w:t xml:space="preserve"> </w:t>
      </w:r>
      <w:r w:rsidR="00DF3965" w:rsidRPr="00313B05">
        <w:rPr>
          <w:rFonts w:ascii="Cambria" w:hAnsi="Cambria" w:cs="Arial"/>
          <w:b/>
          <w:bCs/>
          <w:sz w:val="22"/>
          <w:szCs w:val="22"/>
        </w:rPr>
        <w:t>26</w:t>
      </w:r>
      <w:r w:rsidR="00135078" w:rsidRPr="00313B05">
        <w:rPr>
          <w:rFonts w:ascii="Cambria" w:hAnsi="Cambria" w:cs="Arial"/>
          <w:b/>
          <w:bCs/>
          <w:sz w:val="22"/>
          <w:szCs w:val="22"/>
        </w:rPr>
        <w:t>.</w:t>
      </w:r>
      <w:r w:rsidR="00DF3965" w:rsidRPr="00313B05">
        <w:rPr>
          <w:rFonts w:ascii="Cambria" w:hAnsi="Cambria" w:cs="Arial"/>
          <w:b/>
          <w:bCs/>
          <w:sz w:val="22"/>
          <w:szCs w:val="22"/>
        </w:rPr>
        <w:t>) Kormányrendelet alapján</w:t>
      </w:r>
      <w:r w:rsidR="00DF3965" w:rsidRPr="00313B05">
        <w:rPr>
          <w:rFonts w:ascii="Cambria" w:hAnsi="Cambria" w:cs="Arial"/>
          <w:b/>
          <w:bCs/>
          <w:sz w:val="22"/>
          <w:szCs w:val="22"/>
        </w:rPr>
        <w:br/>
        <w:t xml:space="preserve"> ezennel kiírja a </w:t>
      </w:r>
      <w:r w:rsidR="002D510A" w:rsidRPr="00313B05">
        <w:rPr>
          <w:rFonts w:ascii="Cambria" w:hAnsi="Cambria" w:cs="Arial"/>
          <w:b/>
          <w:bCs/>
          <w:sz w:val="22"/>
          <w:szCs w:val="22"/>
        </w:rPr>
        <w:t>202</w:t>
      </w:r>
      <w:r w:rsidR="00A179B0">
        <w:rPr>
          <w:rFonts w:ascii="Cambria" w:hAnsi="Cambria" w:cs="Arial"/>
          <w:b/>
          <w:bCs/>
          <w:sz w:val="22"/>
          <w:szCs w:val="22"/>
        </w:rPr>
        <w:t>5</w:t>
      </w:r>
      <w:r w:rsidR="00DF3965" w:rsidRPr="00313B05">
        <w:rPr>
          <w:rFonts w:ascii="Cambria" w:hAnsi="Cambria" w:cs="Arial"/>
          <w:b/>
          <w:bCs/>
          <w:sz w:val="22"/>
          <w:szCs w:val="22"/>
        </w:rPr>
        <w:t xml:space="preserve">. évre </w:t>
      </w:r>
    </w:p>
    <w:p w14:paraId="5AFC1061" w14:textId="77777777" w:rsidR="00DF3965" w:rsidRPr="00313B05" w:rsidRDefault="00DF3965">
      <w:pPr>
        <w:jc w:val="center"/>
        <w:rPr>
          <w:rFonts w:ascii="Cambria" w:hAnsi="Cambria" w:cs="Arial"/>
          <w:b/>
          <w:bCs/>
          <w:sz w:val="22"/>
          <w:szCs w:val="22"/>
        </w:rPr>
      </w:pPr>
      <w:r w:rsidRPr="00313B05">
        <w:rPr>
          <w:rFonts w:ascii="Cambria" w:hAnsi="Cambria" w:cs="Arial"/>
          <w:b/>
          <w:bCs/>
          <w:sz w:val="22"/>
          <w:szCs w:val="22"/>
        </w:rPr>
        <w:t>a Bursa Hungarica Felsőoktatási Önkormányzati Ösztöndíjpályázatot</w:t>
      </w:r>
    </w:p>
    <w:p w14:paraId="130D2D3C" w14:textId="5E6EF2E0" w:rsidR="00DF3965" w:rsidRPr="00313B05" w:rsidRDefault="00DF3965">
      <w:pPr>
        <w:jc w:val="center"/>
        <w:rPr>
          <w:rFonts w:ascii="Cambria" w:hAnsi="Cambria" w:cs="Arial"/>
          <w:b/>
          <w:bCs/>
          <w:sz w:val="22"/>
          <w:szCs w:val="22"/>
        </w:rPr>
      </w:pPr>
      <w:r w:rsidRPr="00313B05">
        <w:rPr>
          <w:rFonts w:ascii="Cambria" w:hAnsi="Cambria" w:cs="Arial"/>
          <w:b/>
          <w:bCs/>
          <w:sz w:val="22"/>
          <w:szCs w:val="22"/>
        </w:rPr>
        <w:t>felsőoktatási tanulmányokat kezdeni kívánó fiatalok számára</w:t>
      </w:r>
      <w:r w:rsidR="00F035A2" w:rsidRPr="00313B05">
        <w:rPr>
          <w:rFonts w:ascii="Cambria" w:hAnsi="Cambria" w:cs="Arial"/>
          <w:b/>
          <w:bCs/>
          <w:sz w:val="22"/>
          <w:szCs w:val="22"/>
        </w:rPr>
        <w:t>,</w:t>
      </w:r>
    </w:p>
    <w:p w14:paraId="260C23D5" w14:textId="77777777" w:rsidR="002A1730" w:rsidRPr="006D1AC2" w:rsidRDefault="0050488D" w:rsidP="0050488D">
      <w:pPr>
        <w:jc w:val="center"/>
        <w:rPr>
          <w:rFonts w:ascii="Cambria" w:hAnsi="Cambria" w:cs="Arial"/>
          <w:bCs/>
          <w:sz w:val="22"/>
          <w:szCs w:val="22"/>
        </w:rPr>
      </w:pPr>
      <w:r w:rsidRPr="006D1AC2">
        <w:rPr>
          <w:rFonts w:ascii="Cambria" w:hAnsi="Cambria" w:cs="Arial"/>
          <w:bCs/>
          <w:sz w:val="22"/>
          <w:szCs w:val="22"/>
        </w:rPr>
        <w:t>összhangban</w:t>
      </w:r>
    </w:p>
    <w:p w14:paraId="641E6341" w14:textId="3AC76A03" w:rsidR="0050488D" w:rsidRPr="00313B05" w:rsidRDefault="0050488D" w:rsidP="0050488D">
      <w:pPr>
        <w:jc w:val="center"/>
        <w:rPr>
          <w:rFonts w:ascii="Cambria" w:hAnsi="Cambria" w:cs="Arial"/>
          <w:b/>
          <w:bCs/>
          <w:sz w:val="22"/>
          <w:szCs w:val="22"/>
        </w:rPr>
      </w:pPr>
      <w:r w:rsidRPr="00313B05">
        <w:rPr>
          <w:rFonts w:ascii="Cambria" w:hAnsi="Cambria" w:cs="Arial"/>
          <w:b/>
          <w:bCs/>
          <w:sz w:val="22"/>
          <w:szCs w:val="22"/>
        </w:rPr>
        <w:t xml:space="preserve"> </w:t>
      </w:r>
    </w:p>
    <w:p w14:paraId="4B43ABB8" w14:textId="31519ECE"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felsőoktatásról szóló 2011. évi CCIV. törvény</w:t>
      </w:r>
      <w:r w:rsidR="00D627FF">
        <w:rPr>
          <w:rFonts w:ascii="Cambria" w:hAnsi="Cambria" w:cs="Arial"/>
          <w:color w:val="000000"/>
          <w:sz w:val="22"/>
          <w:szCs w:val="22"/>
        </w:rPr>
        <w:t>,</w:t>
      </w:r>
    </w:p>
    <w:p w14:paraId="7E1F9F76" w14:textId="06E0AA60"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felsőoktatásban részt vevő hallgatók juttatásairól és az általuk fizetendő egyes térítésekről szóló 51/2007. (III. 26.) Korm. rendelet</w:t>
      </w:r>
      <w:r w:rsidR="005420D3">
        <w:rPr>
          <w:rFonts w:ascii="Cambria" w:hAnsi="Cambria" w:cs="Arial"/>
          <w:color w:val="000000"/>
          <w:sz w:val="22"/>
          <w:szCs w:val="22"/>
        </w:rPr>
        <w:t xml:space="preserve"> </w:t>
      </w:r>
      <w:r w:rsidR="00D627FF" w:rsidRPr="0028088C">
        <w:rPr>
          <w:rFonts w:ascii="Cambria" w:hAnsi="Cambria"/>
          <w:bCs/>
          <w:sz w:val="22"/>
          <w:szCs w:val="22"/>
          <w:lang w:eastAsia="en-US"/>
        </w:rPr>
        <w:t xml:space="preserve">(a továbbiakban: </w:t>
      </w:r>
      <w:r w:rsidR="00D627FF" w:rsidRPr="0028088C">
        <w:rPr>
          <w:rFonts w:ascii="Cambria" w:hAnsi="Cambria"/>
          <w:sz w:val="22"/>
          <w:szCs w:val="22"/>
        </w:rPr>
        <w:t>Korm</w:t>
      </w:r>
      <w:r w:rsidR="00EC5EF0">
        <w:rPr>
          <w:rFonts w:ascii="Cambria" w:hAnsi="Cambria"/>
          <w:sz w:val="22"/>
          <w:szCs w:val="22"/>
        </w:rPr>
        <w:t>ány</w:t>
      </w:r>
      <w:r w:rsidR="00D627FF" w:rsidRPr="0028088C">
        <w:rPr>
          <w:rFonts w:ascii="Cambria" w:hAnsi="Cambria"/>
          <w:sz w:val="22"/>
          <w:szCs w:val="22"/>
        </w:rPr>
        <w:t>rendelet)</w:t>
      </w:r>
      <w:r w:rsidR="00D627FF" w:rsidRPr="0028088C">
        <w:rPr>
          <w:rFonts w:ascii="Cambria" w:hAnsi="Cambria"/>
          <w:color w:val="000000"/>
          <w:sz w:val="22"/>
          <w:szCs w:val="22"/>
        </w:rPr>
        <w:t>,</w:t>
      </w:r>
    </w:p>
    <w:p w14:paraId="1E35681B" w14:textId="413B8B7A"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w:t>
      </w:r>
      <w:r w:rsidR="00D627FF">
        <w:rPr>
          <w:rFonts w:ascii="Cambria" w:hAnsi="Cambria" w:cs="Arial"/>
          <w:color w:val="000000"/>
          <w:sz w:val="22"/>
          <w:szCs w:val="22"/>
        </w:rPr>
        <w:t>,</w:t>
      </w:r>
    </w:p>
    <w:p w14:paraId="01E79F91" w14:textId="5141C222"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 egyes rendelkezéseinek végrehajtásáról szóló 363/2011. (XII. 30.) Korm. rendelet</w:t>
      </w:r>
      <w:r w:rsidR="00D627FF">
        <w:rPr>
          <w:rFonts w:ascii="Cambria" w:hAnsi="Cambria" w:cs="Arial"/>
          <w:color w:val="000000"/>
          <w:sz w:val="22"/>
          <w:szCs w:val="22"/>
        </w:rPr>
        <w:t>,</w:t>
      </w:r>
    </w:p>
    <w:p w14:paraId="2DE1234B" w14:textId="7FFE35B1"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szociális igazgatásról és szociális ellátásokról szóló 1993. évi III. törvény</w:t>
      </w:r>
      <w:r w:rsidR="00D627FF">
        <w:rPr>
          <w:rFonts w:ascii="Cambria" w:hAnsi="Cambria" w:cs="Arial"/>
          <w:color w:val="000000"/>
          <w:sz w:val="22"/>
          <w:szCs w:val="22"/>
        </w:rPr>
        <w:t>,</w:t>
      </w:r>
    </w:p>
    <w:p w14:paraId="3113AEC5" w14:textId="4ABDE025" w:rsidR="00BE05DA" w:rsidRPr="00313B05" w:rsidRDefault="00BE05DA" w:rsidP="00AD5E88">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az államháztartásról szóló 2011. évi CXCV. törvény</w:t>
      </w:r>
      <w:r w:rsidR="00D627FF">
        <w:rPr>
          <w:rFonts w:ascii="Cambria" w:hAnsi="Cambria" w:cs="Arial"/>
          <w:sz w:val="22"/>
          <w:szCs w:val="22"/>
        </w:rPr>
        <w:t>,</w:t>
      </w:r>
      <w:r w:rsidRPr="00313B05">
        <w:rPr>
          <w:rFonts w:ascii="Cambria" w:hAnsi="Cambria" w:cs="Arial"/>
          <w:sz w:val="22"/>
          <w:szCs w:val="22"/>
        </w:rPr>
        <w:t xml:space="preserve"> </w:t>
      </w:r>
    </w:p>
    <w:p w14:paraId="5B2480B9" w14:textId="45D5CAD1"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az államháztartásról szóló törvény végrehajtásáról szóló 368/2011. (XII. 31.) Korm. rendelet</w:t>
      </w:r>
      <w:r w:rsidR="00D627FF">
        <w:rPr>
          <w:rFonts w:ascii="Cambria" w:hAnsi="Cambria" w:cs="Arial"/>
          <w:sz w:val="22"/>
          <w:szCs w:val="22"/>
        </w:rPr>
        <w:t>,</w:t>
      </w:r>
      <w:r w:rsidRPr="00313B05">
        <w:rPr>
          <w:rFonts w:ascii="Cambria" w:hAnsi="Cambria" w:cs="Arial"/>
          <w:sz w:val="22"/>
          <w:szCs w:val="22"/>
        </w:rPr>
        <w:t xml:space="preserve"> </w:t>
      </w:r>
    </w:p>
    <w:p w14:paraId="226B2C26" w14:textId="4D936F59"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Magyarország helyi önkormányzatairól szóló 2011. évi CLXXXIX. törvény</w:t>
      </w:r>
      <w:r w:rsidR="00D627FF">
        <w:rPr>
          <w:rFonts w:ascii="Cambria" w:hAnsi="Cambria" w:cs="Arial"/>
          <w:sz w:val="22"/>
          <w:szCs w:val="22"/>
        </w:rPr>
        <w:t>,</w:t>
      </w:r>
    </w:p>
    <w:p w14:paraId="048979B6" w14:textId="3C030C23"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 polgárok személyi adatainak és lakcímének nyilvántartásáról szóló 1992. évi LXVI. törvény</w:t>
      </w:r>
      <w:r w:rsidR="00D627FF">
        <w:rPr>
          <w:rFonts w:ascii="Cambria" w:hAnsi="Cambria" w:cs="Arial"/>
          <w:sz w:val="22"/>
          <w:szCs w:val="22"/>
        </w:rPr>
        <w:t>,</w:t>
      </w:r>
    </w:p>
    <w:p w14:paraId="424878C9" w14:textId="0C475636"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és a bizalmi szolgáltatások általános szabályairól szóló 2015. évi CCXXII. törvény</w:t>
      </w:r>
      <w:r w:rsidR="00D627FF">
        <w:rPr>
          <w:rFonts w:ascii="Cambria" w:hAnsi="Cambria" w:cs="Arial"/>
          <w:sz w:val="22"/>
          <w:szCs w:val="22"/>
        </w:rPr>
        <w:t>,</w:t>
      </w:r>
    </w:p>
    <w:p w14:paraId="714E9234" w14:textId="497439AC"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részletszabályairól szóló 451/2016. (XII. 19.) Korm. rendelet</w:t>
      </w:r>
      <w:r w:rsidR="00D627FF">
        <w:rPr>
          <w:rFonts w:ascii="Cambria" w:hAnsi="Cambria" w:cs="Arial"/>
          <w:sz w:val="22"/>
          <w:szCs w:val="22"/>
        </w:rPr>
        <w:t>,</w:t>
      </w:r>
    </w:p>
    <w:p w14:paraId="6E4BD743" w14:textId="6D68EE6F"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információs önrendelkezési jogról és az információszabadságról</w:t>
      </w:r>
      <w:r w:rsidR="004F3F5A" w:rsidRPr="00313B05">
        <w:rPr>
          <w:rFonts w:ascii="Cambria" w:hAnsi="Cambria" w:cs="Arial"/>
          <w:sz w:val="22"/>
          <w:szCs w:val="22"/>
        </w:rPr>
        <w:t xml:space="preserve"> szóló 2011. évi CXII. törvény</w:t>
      </w:r>
      <w:r w:rsidR="00D627FF">
        <w:rPr>
          <w:rFonts w:ascii="Cambria" w:hAnsi="Cambria" w:cs="Arial"/>
          <w:sz w:val="22"/>
          <w:szCs w:val="22"/>
        </w:rPr>
        <w:t>,</w:t>
      </w:r>
    </w:p>
    <w:p w14:paraId="47F49E3C" w14:textId="00776B85" w:rsidR="00D51476" w:rsidRPr="00313B05" w:rsidRDefault="00D51476" w:rsidP="00D51476">
      <w:pPr>
        <w:pStyle w:val="Listaszerbekezds"/>
        <w:numPr>
          <w:ilvl w:val="0"/>
          <w:numId w:val="15"/>
        </w:numPr>
        <w:jc w:val="both"/>
        <w:rPr>
          <w:rFonts w:ascii="Cambria" w:hAnsi="Cambria" w:cs="Arial"/>
          <w:sz w:val="22"/>
          <w:szCs w:val="22"/>
        </w:rPr>
      </w:pPr>
      <w:r w:rsidRPr="00313B05">
        <w:rPr>
          <w:rFonts w:ascii="Cambria" w:hAnsi="Cambria" w:cs="Arial"/>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D627FF">
        <w:rPr>
          <w:rFonts w:ascii="Cambria" w:hAnsi="Cambria" w:cs="Arial"/>
          <w:sz w:val="22"/>
          <w:szCs w:val="22"/>
        </w:rPr>
        <w:t xml:space="preserve"> </w:t>
      </w:r>
      <w:r w:rsidR="00D627FF">
        <w:rPr>
          <w:rFonts w:ascii="Cambria" w:hAnsi="Cambria"/>
          <w:sz w:val="22"/>
          <w:szCs w:val="22"/>
        </w:rPr>
        <w:t>2016. április 27-i</w:t>
      </w:r>
      <w:r w:rsidRPr="00313B05">
        <w:rPr>
          <w:rFonts w:ascii="Cambria" w:hAnsi="Cambria" w:cs="Arial"/>
          <w:sz w:val="22"/>
          <w:szCs w:val="22"/>
        </w:rPr>
        <w:t xml:space="preserve"> (EU) 2016/679 </w:t>
      </w:r>
      <w:r w:rsidR="00D627FF" w:rsidRPr="00313B05">
        <w:rPr>
          <w:rFonts w:ascii="Cambria" w:hAnsi="Cambria" w:cs="Arial"/>
          <w:sz w:val="22"/>
          <w:szCs w:val="22"/>
        </w:rPr>
        <w:t>rendelet</w:t>
      </w:r>
      <w:r w:rsidR="00D627FF">
        <w:rPr>
          <w:rFonts w:ascii="Cambria" w:hAnsi="Cambria" w:cs="Arial"/>
          <w:sz w:val="22"/>
          <w:szCs w:val="22"/>
        </w:rPr>
        <w:t>e</w:t>
      </w:r>
      <w:r w:rsidR="00D627FF" w:rsidRPr="00313B05">
        <w:rPr>
          <w:rFonts w:ascii="Cambria" w:hAnsi="Cambria" w:cs="Arial"/>
          <w:sz w:val="22"/>
          <w:szCs w:val="22"/>
        </w:rPr>
        <w:t xml:space="preserve"> </w:t>
      </w:r>
      <w:r w:rsidRPr="00313B05">
        <w:rPr>
          <w:rFonts w:ascii="Cambria" w:hAnsi="Cambria" w:cs="Arial"/>
          <w:sz w:val="22"/>
          <w:szCs w:val="22"/>
        </w:rPr>
        <w:t>(továbbiakban: GDPR)</w:t>
      </w:r>
      <w:r w:rsidR="00D627FF">
        <w:rPr>
          <w:rFonts w:ascii="Cambria" w:hAnsi="Cambria" w:cs="Arial"/>
          <w:sz w:val="22"/>
          <w:szCs w:val="22"/>
        </w:rPr>
        <w:t>,</w:t>
      </w:r>
    </w:p>
    <w:p w14:paraId="7EEA6745" w14:textId="773D2F56" w:rsidR="009D1425"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 xml:space="preserve">a Büntető Törvénykönyvről </w:t>
      </w:r>
      <w:r w:rsidR="004F3F5A" w:rsidRPr="00313B05">
        <w:rPr>
          <w:rFonts w:ascii="Cambria" w:hAnsi="Cambria" w:cs="Arial"/>
          <w:sz w:val="22"/>
          <w:szCs w:val="22"/>
        </w:rPr>
        <w:t>szóló 2012. évi C. törvény</w:t>
      </w:r>
      <w:r w:rsidR="00D627FF">
        <w:rPr>
          <w:rFonts w:ascii="Cambria" w:hAnsi="Cambria" w:cs="Arial"/>
          <w:sz w:val="22"/>
          <w:szCs w:val="22"/>
        </w:rPr>
        <w:t>,</w:t>
      </w:r>
    </w:p>
    <w:p w14:paraId="5E441462" w14:textId="77777777" w:rsidR="00EE38CB" w:rsidRPr="00313B05" w:rsidRDefault="00EE38CB" w:rsidP="00EE38CB">
      <w:pPr>
        <w:pStyle w:val="Listaszerbekezds"/>
        <w:numPr>
          <w:ilvl w:val="0"/>
          <w:numId w:val="15"/>
        </w:numPr>
        <w:jc w:val="both"/>
        <w:rPr>
          <w:rFonts w:ascii="Cambria" w:hAnsi="Cambria" w:cs="Arial"/>
          <w:sz w:val="22"/>
          <w:szCs w:val="22"/>
        </w:rPr>
      </w:pPr>
      <w:r w:rsidRPr="00313B05">
        <w:rPr>
          <w:rFonts w:ascii="Cambria" w:hAnsi="Cambria" w:cs="Arial"/>
          <w:sz w:val="22"/>
          <w:szCs w:val="22"/>
        </w:rPr>
        <w:t>a közfeladatot ellátó közérdekű vagyonkezelő alapítványokról szóló 2021. évi IX. törvény</w:t>
      </w:r>
    </w:p>
    <w:p w14:paraId="7DCA8B04" w14:textId="77777777" w:rsidR="00EE38CB" w:rsidRPr="00313B05" w:rsidRDefault="00EE38CB" w:rsidP="00EE38CB">
      <w:pPr>
        <w:pStyle w:val="Listaszerbekezds"/>
        <w:ind w:left="1077"/>
        <w:jc w:val="both"/>
        <w:rPr>
          <w:rFonts w:ascii="Cambria" w:hAnsi="Cambria" w:cs="Arial"/>
          <w:sz w:val="22"/>
          <w:szCs w:val="22"/>
        </w:rPr>
      </w:pPr>
    </w:p>
    <w:p w14:paraId="290EEEAB" w14:textId="77777777" w:rsidR="00BE05DA" w:rsidRPr="00313B05" w:rsidRDefault="00BE05DA" w:rsidP="00BD2058">
      <w:pPr>
        <w:pStyle w:val="Default"/>
        <w:spacing w:line="276" w:lineRule="auto"/>
        <w:jc w:val="both"/>
        <w:rPr>
          <w:rFonts w:ascii="Cambria" w:hAnsi="Cambria" w:cs="Arial"/>
          <w:color w:val="auto"/>
          <w:sz w:val="22"/>
          <w:szCs w:val="22"/>
        </w:rPr>
      </w:pPr>
      <w:r w:rsidRPr="00313B05">
        <w:rPr>
          <w:rFonts w:ascii="Cambria" w:hAnsi="Cambria" w:cs="Arial"/>
          <w:color w:val="auto"/>
          <w:sz w:val="22"/>
          <w:szCs w:val="22"/>
        </w:rPr>
        <w:t>vonatkozó rendelkezéseivel.</w:t>
      </w:r>
    </w:p>
    <w:p w14:paraId="4A32984A" w14:textId="0F639278" w:rsidR="00B25294" w:rsidRDefault="00B25294" w:rsidP="00BD2058">
      <w:pPr>
        <w:pStyle w:val="Default"/>
        <w:spacing w:line="276" w:lineRule="auto"/>
        <w:jc w:val="both"/>
        <w:rPr>
          <w:rFonts w:ascii="Cambria" w:hAnsi="Cambria" w:cs="Arial"/>
          <w:color w:val="auto"/>
          <w:sz w:val="22"/>
          <w:szCs w:val="22"/>
        </w:rPr>
      </w:pPr>
    </w:p>
    <w:p w14:paraId="79F6B52C" w14:textId="77777777" w:rsidR="00BE3C31" w:rsidRPr="00313B05" w:rsidRDefault="00BE3C31" w:rsidP="00BD2058">
      <w:pPr>
        <w:pStyle w:val="Default"/>
        <w:spacing w:line="276" w:lineRule="auto"/>
        <w:jc w:val="both"/>
        <w:rPr>
          <w:rFonts w:ascii="Cambria" w:hAnsi="Cambria" w:cs="Arial"/>
          <w:color w:val="auto"/>
          <w:sz w:val="22"/>
          <w:szCs w:val="22"/>
        </w:rPr>
      </w:pPr>
    </w:p>
    <w:p w14:paraId="705F281A" w14:textId="180F6448" w:rsidR="00DF3965" w:rsidRPr="00313B05" w:rsidRDefault="00DF3965" w:rsidP="000670A3">
      <w:pPr>
        <w:pStyle w:val="Listaszerbekezds"/>
        <w:numPr>
          <w:ilvl w:val="0"/>
          <w:numId w:val="16"/>
        </w:numPr>
        <w:ind w:left="284" w:hanging="284"/>
        <w:jc w:val="both"/>
        <w:rPr>
          <w:rFonts w:ascii="Cambria" w:hAnsi="Cambria" w:cs="Arial"/>
          <w:b/>
          <w:sz w:val="22"/>
          <w:szCs w:val="22"/>
        </w:rPr>
      </w:pPr>
      <w:r w:rsidRPr="00313B05">
        <w:rPr>
          <w:rFonts w:ascii="Cambria" w:hAnsi="Cambria" w:cs="Arial"/>
          <w:b/>
          <w:sz w:val="22"/>
          <w:szCs w:val="22"/>
        </w:rPr>
        <w:t>A pályázat célja</w:t>
      </w:r>
    </w:p>
    <w:p w14:paraId="631CD1A2" w14:textId="77777777" w:rsidR="00720D24" w:rsidRPr="00313B05" w:rsidRDefault="00720D24" w:rsidP="000670A3">
      <w:pPr>
        <w:pStyle w:val="Listaszerbekezds"/>
        <w:jc w:val="both"/>
        <w:rPr>
          <w:rFonts w:ascii="Cambria" w:hAnsi="Cambria" w:cs="Arial"/>
          <w:b/>
          <w:sz w:val="22"/>
          <w:szCs w:val="22"/>
        </w:rPr>
      </w:pPr>
    </w:p>
    <w:p w14:paraId="0D926B41" w14:textId="4A6D7456" w:rsidR="00DF3965" w:rsidRPr="00313B05" w:rsidRDefault="00DF3965" w:rsidP="002B4481">
      <w:pPr>
        <w:jc w:val="both"/>
        <w:rPr>
          <w:rFonts w:ascii="Cambria" w:hAnsi="Cambria" w:cs="Arial"/>
          <w:sz w:val="22"/>
          <w:szCs w:val="22"/>
        </w:rPr>
      </w:pPr>
      <w:r w:rsidRPr="00313B05">
        <w:rPr>
          <w:rFonts w:ascii="Cambria" w:hAnsi="Cambria" w:cs="Arial"/>
          <w:sz w:val="22"/>
          <w:szCs w:val="22"/>
        </w:rPr>
        <w:t xml:space="preserve">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w:t>
      </w:r>
      <w:r w:rsidR="00EA70C6">
        <w:rPr>
          <w:rFonts w:ascii="Cambria" w:hAnsi="Cambria" w:cs="Arial"/>
          <w:sz w:val="22"/>
          <w:szCs w:val="22"/>
        </w:rPr>
        <w:t>vár</w:t>
      </w:r>
      <w:r w:rsidRPr="00313B05">
        <w:rPr>
          <w:rFonts w:ascii="Cambria" w:hAnsi="Cambria" w:cs="Arial"/>
          <w:sz w:val="22"/>
          <w:szCs w:val="22"/>
        </w:rPr>
        <w:t xml:space="preserve">megyei önkormányzatok által nyújtott támogatás és a felsőoktatási intézményi támogatás. Az </w:t>
      </w:r>
      <w:r w:rsidRPr="00313B05">
        <w:rPr>
          <w:rFonts w:ascii="Cambria" w:hAnsi="Cambria" w:cs="Arial"/>
          <w:sz w:val="22"/>
          <w:szCs w:val="22"/>
        </w:rPr>
        <w:lastRenderedPageBreak/>
        <w:t xml:space="preserve">ösztöndíjpályázattal kapcsolatos adatbázis-kezelői, koordinációs, a települési és </w:t>
      </w:r>
      <w:r w:rsidR="00EA70C6">
        <w:rPr>
          <w:rFonts w:ascii="Cambria" w:hAnsi="Cambria" w:cs="Arial"/>
          <w:sz w:val="22"/>
          <w:szCs w:val="22"/>
        </w:rPr>
        <w:t>vár</w:t>
      </w:r>
      <w:r w:rsidRPr="00313B05">
        <w:rPr>
          <w:rFonts w:ascii="Cambria" w:hAnsi="Cambria" w:cs="Arial"/>
          <w:sz w:val="22"/>
          <w:szCs w:val="22"/>
        </w:rPr>
        <w:t>megyei ösztöndíjjal kap</w:t>
      </w:r>
      <w:r w:rsidR="00F42674" w:rsidRPr="00313B05">
        <w:rPr>
          <w:rFonts w:ascii="Cambria" w:hAnsi="Cambria" w:cs="Arial"/>
          <w:sz w:val="22"/>
          <w:szCs w:val="22"/>
        </w:rPr>
        <w:t>csolatos pénzkezelési feladato</w:t>
      </w:r>
      <w:r w:rsidR="00CA0EF8" w:rsidRPr="00313B05">
        <w:rPr>
          <w:rFonts w:ascii="Cambria" w:hAnsi="Cambria" w:cs="Arial"/>
          <w:sz w:val="22"/>
          <w:szCs w:val="22"/>
        </w:rPr>
        <w:t>kat</w:t>
      </w:r>
      <w:r w:rsidRPr="00313B05">
        <w:rPr>
          <w:rFonts w:ascii="Cambria" w:hAnsi="Cambria" w:cs="Arial"/>
          <w:sz w:val="22"/>
          <w:szCs w:val="22"/>
        </w:rPr>
        <w:t xml:space="preserve"> a </w:t>
      </w:r>
      <w:r w:rsidR="00EC39C1">
        <w:rPr>
          <w:rFonts w:ascii="Cambria" w:hAnsi="Cambria" w:cs="Arial"/>
          <w:sz w:val="22"/>
          <w:szCs w:val="22"/>
        </w:rPr>
        <w:t xml:space="preserve">Nemzeti Kulturális </w:t>
      </w:r>
      <w:r w:rsidRPr="00313B05">
        <w:rPr>
          <w:rFonts w:ascii="Cambria" w:hAnsi="Cambria" w:cs="Arial"/>
          <w:sz w:val="22"/>
          <w:szCs w:val="22"/>
        </w:rPr>
        <w:t xml:space="preserve">Támogatáskezelő (továbbiakban: </w:t>
      </w:r>
      <w:r w:rsidR="00EC39C1">
        <w:rPr>
          <w:rFonts w:ascii="Cambria" w:hAnsi="Cambria" w:cs="Arial"/>
          <w:sz w:val="22"/>
          <w:szCs w:val="22"/>
        </w:rPr>
        <w:t>NKTK</w:t>
      </w:r>
      <w:r w:rsidRPr="00313B05">
        <w:rPr>
          <w:rFonts w:ascii="Cambria" w:hAnsi="Cambria" w:cs="Arial"/>
          <w:sz w:val="22"/>
          <w:szCs w:val="22"/>
        </w:rPr>
        <w:t xml:space="preserve">) végzi, míg az elbírálási feladatokat az ösztöndíjpályázathoz csatlakozó települési és </w:t>
      </w:r>
      <w:r w:rsidR="00EA70C6">
        <w:rPr>
          <w:rFonts w:ascii="Cambria" w:hAnsi="Cambria" w:cs="Arial"/>
          <w:sz w:val="22"/>
          <w:szCs w:val="22"/>
        </w:rPr>
        <w:t>vár</w:t>
      </w:r>
      <w:r w:rsidRPr="00313B05">
        <w:rPr>
          <w:rFonts w:ascii="Cambria" w:hAnsi="Cambria" w:cs="Arial"/>
          <w:sz w:val="22"/>
          <w:szCs w:val="22"/>
        </w:rPr>
        <w:t>megyei önkormányzatok látják el.</w:t>
      </w:r>
    </w:p>
    <w:p w14:paraId="45294F31" w14:textId="77777777" w:rsidR="00DF3965" w:rsidRPr="00313B05" w:rsidRDefault="00DF3965" w:rsidP="002B4481">
      <w:pPr>
        <w:jc w:val="both"/>
        <w:rPr>
          <w:rFonts w:ascii="Cambria" w:hAnsi="Cambria" w:cs="Arial"/>
          <w:sz w:val="22"/>
          <w:szCs w:val="22"/>
        </w:rPr>
      </w:pPr>
    </w:p>
    <w:p w14:paraId="36B312AB" w14:textId="3C0E4530" w:rsidR="006F0658" w:rsidRPr="00313B05" w:rsidRDefault="00EE1C63" w:rsidP="006F0658">
      <w:pPr>
        <w:tabs>
          <w:tab w:val="num" w:pos="0"/>
        </w:tabs>
        <w:jc w:val="both"/>
        <w:rPr>
          <w:rFonts w:ascii="Cambria" w:hAnsi="Cambria" w:cs="Arial"/>
          <w:sz w:val="22"/>
          <w:szCs w:val="22"/>
        </w:rPr>
      </w:pPr>
      <w:r w:rsidRPr="00313B05">
        <w:rPr>
          <w:rFonts w:ascii="Cambria" w:hAnsi="Cambria" w:cs="Arial"/>
          <w:b/>
          <w:bCs/>
          <w:sz w:val="22"/>
          <w:szCs w:val="22"/>
          <w:lang w:eastAsia="en-US"/>
        </w:rPr>
        <w:t xml:space="preserve">A Bursa Hungarica Ösztöndíjrendszer jogszabályi hátteréül a </w:t>
      </w:r>
      <w:r w:rsidR="002747CE" w:rsidRPr="00313B05">
        <w:rPr>
          <w:rFonts w:ascii="Cambria" w:hAnsi="Cambria" w:cs="Arial"/>
          <w:b/>
          <w:sz w:val="22"/>
          <w:szCs w:val="22"/>
        </w:rPr>
        <w:t>Korm</w:t>
      </w:r>
      <w:r w:rsidR="00917CF9">
        <w:rPr>
          <w:rFonts w:ascii="Cambria" w:hAnsi="Cambria" w:cs="Arial"/>
          <w:b/>
          <w:sz w:val="22"/>
          <w:szCs w:val="22"/>
        </w:rPr>
        <w:t>ány</w:t>
      </w:r>
      <w:r w:rsidR="002747CE" w:rsidRPr="00313B05">
        <w:rPr>
          <w:rFonts w:ascii="Cambria" w:hAnsi="Cambria" w:cs="Arial"/>
          <w:b/>
          <w:sz w:val="22"/>
          <w:szCs w:val="22"/>
        </w:rPr>
        <w:t xml:space="preserve">rendelet </w:t>
      </w:r>
      <w:r w:rsidR="006F0658" w:rsidRPr="00313B05">
        <w:rPr>
          <w:rFonts w:ascii="Cambria" w:hAnsi="Cambria" w:cs="Arial"/>
          <w:b/>
          <w:bCs/>
          <w:sz w:val="22"/>
          <w:szCs w:val="22"/>
          <w:lang w:eastAsia="en-US"/>
        </w:rPr>
        <w:t>és a nemzeti felsőoktatásról szóló 2011. évi CCIV. törvény szolgál.</w:t>
      </w:r>
    </w:p>
    <w:p w14:paraId="2C41733F" w14:textId="0B4CCC07" w:rsidR="00DF3965" w:rsidRDefault="00DF3965" w:rsidP="002B4481">
      <w:pPr>
        <w:jc w:val="both"/>
        <w:rPr>
          <w:rFonts w:ascii="Cambria" w:hAnsi="Cambria" w:cs="Arial"/>
          <w:sz w:val="22"/>
          <w:szCs w:val="22"/>
        </w:rPr>
      </w:pPr>
    </w:p>
    <w:p w14:paraId="1C3BEDEE" w14:textId="77777777" w:rsidR="00EC5EF0" w:rsidRPr="00313B05" w:rsidRDefault="00EC5EF0" w:rsidP="002B4481">
      <w:pPr>
        <w:jc w:val="both"/>
        <w:rPr>
          <w:rFonts w:ascii="Cambria" w:hAnsi="Cambria" w:cs="Arial"/>
          <w:sz w:val="22"/>
          <w:szCs w:val="22"/>
        </w:rPr>
      </w:pPr>
    </w:p>
    <w:p w14:paraId="65EF019D" w14:textId="77777777" w:rsidR="00DF3965" w:rsidRPr="00313B05" w:rsidRDefault="00DF3965">
      <w:pPr>
        <w:numPr>
          <w:ilvl w:val="0"/>
          <w:numId w:val="11"/>
        </w:numPr>
        <w:ind w:left="284" w:hanging="284"/>
        <w:jc w:val="both"/>
        <w:rPr>
          <w:rFonts w:ascii="Cambria" w:hAnsi="Cambria" w:cs="Arial"/>
          <w:b/>
          <w:sz w:val="22"/>
          <w:szCs w:val="22"/>
        </w:rPr>
      </w:pPr>
      <w:r w:rsidRPr="00313B05">
        <w:rPr>
          <w:rFonts w:ascii="Cambria" w:hAnsi="Cambria" w:cs="Arial"/>
          <w:b/>
          <w:sz w:val="22"/>
          <w:szCs w:val="22"/>
        </w:rPr>
        <w:t>Pályázók köre</w:t>
      </w:r>
    </w:p>
    <w:p w14:paraId="1D1DDA0D" w14:textId="77777777" w:rsidR="00DF3965" w:rsidRPr="00313B05" w:rsidRDefault="00DF3965" w:rsidP="00166DAA">
      <w:pPr>
        <w:jc w:val="both"/>
        <w:rPr>
          <w:rFonts w:ascii="Cambria" w:hAnsi="Cambria" w:cs="Arial"/>
          <w:b/>
          <w:sz w:val="22"/>
          <w:szCs w:val="22"/>
        </w:rPr>
      </w:pPr>
    </w:p>
    <w:p w14:paraId="1D42DB6C" w14:textId="701AC031" w:rsidR="00DF3965" w:rsidRPr="00313B05" w:rsidRDefault="00DF3965" w:rsidP="00166DAA">
      <w:pPr>
        <w:pStyle w:val="Szvegtrzs"/>
        <w:rPr>
          <w:rFonts w:ascii="Cambria" w:hAnsi="Cambria" w:cs="Arial"/>
          <w:sz w:val="22"/>
          <w:szCs w:val="22"/>
        </w:rPr>
      </w:pPr>
      <w:r w:rsidRPr="00313B05">
        <w:rPr>
          <w:rFonts w:ascii="Cambria" w:hAnsi="Cambria" w:cs="Arial"/>
          <w:sz w:val="22"/>
          <w:szCs w:val="22"/>
        </w:rPr>
        <w:t>A Bursa Hungarica Ösztöndíjban a</w:t>
      </w:r>
      <w:r w:rsidR="004749B7">
        <w:rPr>
          <w:rFonts w:ascii="Cambria" w:hAnsi="Cambria" w:cs="Arial"/>
          <w:sz w:val="22"/>
          <w:szCs w:val="22"/>
        </w:rPr>
        <w:t xml:space="preserve"> </w:t>
      </w:r>
      <w:r w:rsidRPr="00313B05">
        <w:rPr>
          <w:rFonts w:ascii="Cambria" w:hAnsi="Cambria" w:cs="Arial"/>
          <w:sz w:val="22"/>
          <w:szCs w:val="22"/>
        </w:rPr>
        <w:t>Kormányrendelet</w:t>
      </w:r>
      <w:r w:rsidRPr="00917CF9">
        <w:rPr>
          <w:rFonts w:ascii="Arial" w:hAnsi="Arial" w:cs="Arial"/>
          <w:sz w:val="22"/>
          <w:szCs w:val="22"/>
        </w:rPr>
        <w:t xml:space="preserve"> </w:t>
      </w:r>
      <w:r w:rsidRPr="00313B05">
        <w:rPr>
          <w:rFonts w:ascii="Cambria" w:hAnsi="Cambria" w:cs="Arial"/>
          <w:sz w:val="22"/>
          <w:szCs w:val="22"/>
        </w:rPr>
        <w:t xml:space="preserve">18. § (2) bekezdése alapján kizárólag a települési önkormányzat területén </w:t>
      </w:r>
      <w:r w:rsidRPr="00313B05">
        <w:rPr>
          <w:rFonts w:ascii="Cambria" w:hAnsi="Cambria" w:cs="Arial"/>
          <w:b/>
          <w:sz w:val="22"/>
          <w:szCs w:val="22"/>
        </w:rPr>
        <w:t>állandó lakóhellyel</w:t>
      </w:r>
      <w:r w:rsidRPr="00313B05">
        <w:rPr>
          <w:rFonts w:ascii="Cambria" w:hAnsi="Cambria" w:cs="Arial"/>
          <w:sz w:val="22"/>
          <w:szCs w:val="22"/>
        </w:rPr>
        <w:t xml:space="preserve"> (a továbbiakban: lakóhely) rendelkezők részesülhetnek. [A </w:t>
      </w:r>
      <w:r w:rsidRPr="00917CF9">
        <w:rPr>
          <w:rFonts w:ascii="Cambria" w:hAnsi="Cambria" w:cs="Arial"/>
          <w:sz w:val="22"/>
          <w:szCs w:val="22"/>
        </w:rPr>
        <w:t>Korm</w:t>
      </w:r>
      <w:r w:rsidR="00917CF9">
        <w:rPr>
          <w:rFonts w:ascii="Cambria" w:hAnsi="Cambria" w:cs="Arial"/>
          <w:sz w:val="22"/>
          <w:szCs w:val="22"/>
        </w:rPr>
        <w:t>ányrendelet</w:t>
      </w:r>
      <w:r w:rsidRPr="00313B05">
        <w:rPr>
          <w:rFonts w:ascii="Cambria" w:hAnsi="Cambria" w:cs="Arial"/>
          <w:sz w:val="22"/>
          <w:szCs w:val="22"/>
        </w:rPr>
        <w:t xml:space="preserve">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313B05" w:rsidRDefault="00DF3965" w:rsidP="00166DAA">
      <w:pPr>
        <w:jc w:val="both"/>
        <w:rPr>
          <w:rFonts w:ascii="Cambria" w:hAnsi="Cambria" w:cs="Arial"/>
          <w:b/>
          <w:sz w:val="22"/>
          <w:szCs w:val="22"/>
        </w:rPr>
      </w:pPr>
    </w:p>
    <w:p w14:paraId="7BCEBD36" w14:textId="6A03C8F1" w:rsidR="00DF3965" w:rsidRPr="00313B05" w:rsidRDefault="00DF3965">
      <w:pPr>
        <w:jc w:val="both"/>
        <w:rPr>
          <w:rFonts w:ascii="Cambria" w:hAnsi="Cambria" w:cs="Arial"/>
          <w:sz w:val="22"/>
          <w:szCs w:val="22"/>
        </w:rPr>
      </w:pPr>
      <w:r w:rsidRPr="00313B05">
        <w:rPr>
          <w:rFonts w:ascii="Cambria" w:hAnsi="Cambria" w:cs="Arial"/>
          <w:sz w:val="22"/>
          <w:szCs w:val="22"/>
        </w:rPr>
        <w:t xml:space="preserve">Az ösztöndíjpályázatra azok </w:t>
      </w:r>
      <w:r w:rsidRPr="00313B05">
        <w:rPr>
          <w:rFonts w:ascii="Cambria" w:hAnsi="Cambria" w:cs="Arial"/>
          <w:b/>
          <w:bCs/>
          <w:sz w:val="22"/>
          <w:szCs w:val="22"/>
        </w:rPr>
        <w:t>a települési önkormányzat területén lakóhellyel rendelkező, hátrányos szociális helyzetű fiatalok</w:t>
      </w:r>
      <w:r w:rsidRPr="00313B05">
        <w:rPr>
          <w:rFonts w:ascii="Cambria" w:hAnsi="Cambria" w:cs="Arial"/>
          <w:sz w:val="22"/>
          <w:szCs w:val="22"/>
        </w:rPr>
        <w:t xml:space="preserve"> jelentkezhetnek, akik:</w:t>
      </w:r>
    </w:p>
    <w:p w14:paraId="453DC551" w14:textId="77777777" w:rsidR="00DF3965" w:rsidRPr="00313B05" w:rsidRDefault="00DF3965">
      <w:pPr>
        <w:jc w:val="both"/>
        <w:rPr>
          <w:rFonts w:ascii="Cambria" w:hAnsi="Cambria" w:cs="Arial"/>
          <w:sz w:val="22"/>
          <w:szCs w:val="22"/>
        </w:rPr>
      </w:pPr>
    </w:p>
    <w:p w14:paraId="6DC78246" w14:textId="514CF323" w:rsidR="00DF3965" w:rsidRPr="00313B05" w:rsidRDefault="00DF3965">
      <w:pPr>
        <w:jc w:val="both"/>
        <w:rPr>
          <w:rFonts w:ascii="Cambria" w:hAnsi="Cambria" w:cs="Arial"/>
          <w:b/>
          <w:bCs/>
          <w:sz w:val="22"/>
          <w:szCs w:val="22"/>
        </w:rPr>
      </w:pPr>
      <w:r w:rsidRPr="00313B05">
        <w:rPr>
          <w:rFonts w:ascii="Cambria" w:hAnsi="Cambria" w:cs="Arial"/>
          <w:b/>
          <w:bCs/>
          <w:sz w:val="22"/>
          <w:szCs w:val="22"/>
        </w:rPr>
        <w:t xml:space="preserve">a) a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A179B0">
        <w:rPr>
          <w:rFonts w:ascii="Cambria" w:hAnsi="Cambria" w:cs="Arial"/>
          <w:b/>
          <w:bCs/>
          <w:sz w:val="22"/>
          <w:szCs w:val="22"/>
        </w:rPr>
        <w:t>4</w:t>
      </w:r>
      <w:r w:rsidRPr="00313B05">
        <w:rPr>
          <w:rFonts w:ascii="Cambria" w:hAnsi="Cambria" w:cs="Arial"/>
          <w:b/>
          <w:bCs/>
          <w:sz w:val="22"/>
          <w:szCs w:val="22"/>
        </w:rPr>
        <w:t>/</w:t>
      </w:r>
      <w:r w:rsidR="00521B78" w:rsidRPr="00313B05">
        <w:rPr>
          <w:rFonts w:ascii="Cambria" w:hAnsi="Cambria" w:cs="Arial"/>
          <w:b/>
          <w:bCs/>
          <w:sz w:val="22"/>
          <w:szCs w:val="22"/>
        </w:rPr>
        <w:t>20</w:t>
      </w:r>
      <w:r w:rsidR="002D510A" w:rsidRPr="00313B05">
        <w:rPr>
          <w:rFonts w:ascii="Cambria" w:hAnsi="Cambria" w:cs="Arial"/>
          <w:b/>
          <w:bCs/>
          <w:sz w:val="22"/>
          <w:szCs w:val="22"/>
        </w:rPr>
        <w:t>2</w:t>
      </w:r>
      <w:r w:rsidR="00A179B0">
        <w:rPr>
          <w:rFonts w:ascii="Cambria" w:hAnsi="Cambria" w:cs="Arial"/>
          <w:b/>
          <w:bCs/>
          <w:sz w:val="22"/>
          <w:szCs w:val="22"/>
        </w:rPr>
        <w:t>5</w:t>
      </w:r>
      <w:r w:rsidRPr="00313B05">
        <w:rPr>
          <w:rFonts w:ascii="Cambria" w:hAnsi="Cambria" w:cs="Arial"/>
          <w:b/>
          <w:bCs/>
          <w:sz w:val="22"/>
          <w:szCs w:val="22"/>
        </w:rPr>
        <w:t>. tanévben utolsó éves, érettségi előtt álló középiskolások;</w:t>
      </w:r>
    </w:p>
    <w:p w14:paraId="19DDAD12" w14:textId="77777777" w:rsidR="00DF3965" w:rsidRPr="00313B05" w:rsidRDefault="00DF3965">
      <w:pPr>
        <w:spacing w:before="120"/>
        <w:jc w:val="both"/>
        <w:rPr>
          <w:rFonts w:ascii="Cambria" w:hAnsi="Cambria" w:cs="Arial"/>
          <w:b/>
          <w:bCs/>
          <w:sz w:val="22"/>
          <w:szCs w:val="22"/>
        </w:rPr>
      </w:pPr>
      <w:r w:rsidRPr="00313B05">
        <w:rPr>
          <w:rFonts w:ascii="Cambria" w:hAnsi="Cambria" w:cs="Arial"/>
          <w:b/>
          <w:bCs/>
          <w:sz w:val="22"/>
          <w:szCs w:val="22"/>
        </w:rPr>
        <w:t>vagy</w:t>
      </w:r>
    </w:p>
    <w:p w14:paraId="684545E8" w14:textId="1B572237" w:rsidR="00DF3965" w:rsidRPr="00313B05" w:rsidRDefault="00DF3965">
      <w:pPr>
        <w:pStyle w:val="Szvegtrzs3"/>
        <w:spacing w:before="120"/>
        <w:rPr>
          <w:rFonts w:ascii="Cambria" w:hAnsi="Cambria" w:cs="Arial"/>
          <w:sz w:val="22"/>
          <w:szCs w:val="22"/>
        </w:rPr>
      </w:pPr>
      <w:r w:rsidRPr="00313B05">
        <w:rPr>
          <w:rFonts w:ascii="Cambria" w:hAnsi="Cambria" w:cs="Arial"/>
          <w:sz w:val="22"/>
          <w:szCs w:val="22"/>
        </w:rPr>
        <w:t xml:space="preserve">b) felsőfokú </w:t>
      </w:r>
      <w:r w:rsidR="00A60C8A" w:rsidRPr="00313B05">
        <w:rPr>
          <w:rFonts w:ascii="Cambria" w:hAnsi="Cambria" w:cs="Arial"/>
          <w:sz w:val="22"/>
          <w:szCs w:val="22"/>
        </w:rPr>
        <w:t xml:space="preserve">végzettséggel </w:t>
      </w:r>
      <w:r w:rsidRPr="00313B05">
        <w:rPr>
          <w:rFonts w:ascii="Cambria" w:hAnsi="Cambria" w:cs="Arial"/>
          <w:sz w:val="22"/>
          <w:szCs w:val="22"/>
        </w:rPr>
        <w:t>nem rendelkező, felsőoktatási intézménybe még felvételt nem nyert érettségizettek;</w:t>
      </w:r>
    </w:p>
    <w:p w14:paraId="4497C23A" w14:textId="77777777" w:rsidR="00DF3965" w:rsidRPr="00313B05" w:rsidRDefault="00DF3965">
      <w:pPr>
        <w:jc w:val="both"/>
        <w:rPr>
          <w:rFonts w:ascii="Cambria" w:hAnsi="Cambria" w:cs="Arial"/>
          <w:b/>
          <w:bCs/>
          <w:sz w:val="22"/>
          <w:szCs w:val="22"/>
        </w:rPr>
      </w:pPr>
    </w:p>
    <w:p w14:paraId="0D0308F5" w14:textId="11366659" w:rsidR="00DF3965" w:rsidRPr="00313B05" w:rsidRDefault="00DF3965">
      <w:pPr>
        <w:jc w:val="both"/>
        <w:rPr>
          <w:rFonts w:ascii="Cambria" w:hAnsi="Cambria" w:cs="Arial"/>
          <w:sz w:val="22"/>
          <w:szCs w:val="22"/>
        </w:rPr>
      </w:pPr>
      <w:r w:rsidRPr="00313B05">
        <w:rPr>
          <w:rFonts w:ascii="Cambria" w:hAnsi="Cambria" w:cs="Arial"/>
          <w:sz w:val="22"/>
          <w:szCs w:val="22"/>
        </w:rPr>
        <w:t xml:space="preserve">és </w:t>
      </w:r>
      <w:r w:rsidRPr="00313B05">
        <w:rPr>
          <w:rFonts w:ascii="Cambria" w:hAnsi="Cambria" w:cs="Arial"/>
          <w:bCs/>
          <w:sz w:val="22"/>
          <w:szCs w:val="22"/>
        </w:rPr>
        <w:t>a</w:t>
      </w:r>
      <w:r w:rsidRPr="00313B05">
        <w:rPr>
          <w:rFonts w:ascii="Cambria" w:hAnsi="Cambria" w:cs="Arial"/>
          <w:b/>
          <w:bCs/>
          <w:sz w:val="22"/>
          <w:szCs w:val="22"/>
        </w:rPr>
        <w:t xml:space="preserve"> </w:t>
      </w:r>
      <w:r w:rsidR="002D510A" w:rsidRPr="00313B05">
        <w:rPr>
          <w:rFonts w:ascii="Cambria" w:hAnsi="Cambria" w:cs="Arial"/>
          <w:b/>
          <w:bCs/>
          <w:sz w:val="22"/>
          <w:szCs w:val="22"/>
        </w:rPr>
        <w:t>202</w:t>
      </w:r>
      <w:r w:rsidR="00A179B0">
        <w:rPr>
          <w:rFonts w:ascii="Cambria" w:hAnsi="Cambria" w:cs="Arial"/>
          <w:b/>
          <w:bCs/>
          <w:sz w:val="22"/>
          <w:szCs w:val="22"/>
        </w:rPr>
        <w:t>5</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A179B0">
        <w:rPr>
          <w:rFonts w:ascii="Cambria" w:hAnsi="Cambria" w:cs="Arial"/>
          <w:b/>
          <w:bCs/>
          <w:sz w:val="22"/>
          <w:szCs w:val="22"/>
        </w:rPr>
        <w:t>6</w:t>
      </w:r>
      <w:r w:rsidRPr="00313B05">
        <w:rPr>
          <w:rFonts w:ascii="Cambria" w:hAnsi="Cambria" w:cs="Arial"/>
          <w:b/>
          <w:bCs/>
          <w:sz w:val="22"/>
          <w:szCs w:val="22"/>
        </w:rPr>
        <w:t>. tanévtől kezdődően</w:t>
      </w:r>
      <w:r w:rsidRPr="00313B05">
        <w:rPr>
          <w:rFonts w:ascii="Cambria" w:hAnsi="Cambria" w:cs="Arial"/>
          <w:sz w:val="22"/>
          <w:szCs w:val="22"/>
        </w:rPr>
        <w:t xml:space="preserve"> </w:t>
      </w:r>
      <w:r w:rsidR="00B47768" w:rsidRPr="00B47768">
        <w:rPr>
          <w:rFonts w:ascii="Cambria" w:hAnsi="Cambria" w:cs="Arial"/>
          <w:sz w:val="22"/>
          <w:szCs w:val="22"/>
        </w:rPr>
        <w:t xml:space="preserve">a nemzeti felsőoktatásról szóló 2011. évi CCIV. törvény 1. mellékletében szereplő </w:t>
      </w:r>
      <w:r w:rsidRPr="00313B05">
        <w:rPr>
          <w:rFonts w:ascii="Cambria" w:hAnsi="Cambria" w:cs="Arial"/>
          <w:sz w:val="22"/>
          <w:szCs w:val="22"/>
        </w:rPr>
        <w:t xml:space="preserve">felsőoktatási intézmény keretében </w:t>
      </w:r>
      <w:r w:rsidRPr="00313B05">
        <w:rPr>
          <w:rFonts w:ascii="Cambria" w:hAnsi="Cambria" w:cs="Arial"/>
          <w:b/>
          <w:bCs/>
          <w:snapToGrid w:val="0"/>
          <w:sz w:val="22"/>
          <w:szCs w:val="22"/>
        </w:rPr>
        <w:t xml:space="preserve">teljes idejű (nappali </w:t>
      </w:r>
      <w:r w:rsidR="00A32415" w:rsidRPr="00313B05">
        <w:rPr>
          <w:rFonts w:ascii="Cambria" w:hAnsi="Cambria" w:cs="Arial"/>
          <w:b/>
          <w:bCs/>
          <w:snapToGrid w:val="0"/>
          <w:sz w:val="22"/>
          <w:szCs w:val="22"/>
        </w:rPr>
        <w:t>munkarend</w:t>
      </w:r>
      <w:r w:rsidRPr="00313B05">
        <w:rPr>
          <w:rFonts w:ascii="Cambria" w:hAnsi="Cambria" w:cs="Arial"/>
          <w:snapToGrid w:val="0"/>
          <w:sz w:val="22"/>
          <w:szCs w:val="22"/>
        </w:rPr>
        <w:t>) alapfokozatot és szakképzettséget eredményező alapképzésben, osztatlan képzésben vagy felsőoktatási</w:t>
      </w:r>
      <w:r w:rsidRPr="00313B05">
        <w:rPr>
          <w:rFonts w:ascii="Cambria" w:hAnsi="Cambria" w:cs="Arial"/>
          <w:snapToGrid w:val="0"/>
          <w:color w:val="FF0000"/>
          <w:sz w:val="22"/>
          <w:szCs w:val="22"/>
        </w:rPr>
        <w:t xml:space="preserve"> </w:t>
      </w:r>
      <w:r w:rsidRPr="00313B05">
        <w:rPr>
          <w:rFonts w:ascii="Cambria" w:hAnsi="Cambria" w:cs="Arial"/>
          <w:snapToGrid w:val="0"/>
          <w:sz w:val="22"/>
          <w:szCs w:val="22"/>
        </w:rPr>
        <w:t>szakképzésben kívánnak részt</w:t>
      </w:r>
      <w:r w:rsidRPr="00313B05">
        <w:rPr>
          <w:rFonts w:ascii="Cambria" w:hAnsi="Cambria" w:cs="Arial"/>
          <w:sz w:val="22"/>
          <w:szCs w:val="22"/>
        </w:rPr>
        <w:t xml:space="preserve"> venni. </w:t>
      </w:r>
    </w:p>
    <w:p w14:paraId="27E8E720" w14:textId="77777777" w:rsidR="00FF625D" w:rsidRPr="00313B05" w:rsidRDefault="00FF625D">
      <w:pPr>
        <w:jc w:val="both"/>
        <w:rPr>
          <w:rFonts w:ascii="Cambria" w:hAnsi="Cambria" w:cs="Arial"/>
          <w:sz w:val="22"/>
          <w:szCs w:val="22"/>
        </w:rPr>
      </w:pPr>
    </w:p>
    <w:p w14:paraId="4184C2E9" w14:textId="1B89B780" w:rsidR="00DF3965" w:rsidRDefault="00DF3965" w:rsidP="00927B4C">
      <w:pPr>
        <w:jc w:val="both"/>
        <w:rPr>
          <w:rFonts w:ascii="Cambria" w:hAnsi="Cambria" w:cs="Arial"/>
          <w:b/>
          <w:bCs/>
          <w:sz w:val="22"/>
          <w:szCs w:val="22"/>
        </w:rPr>
      </w:pPr>
      <w:r w:rsidRPr="00313B05">
        <w:rPr>
          <w:rFonts w:ascii="Cambria" w:hAnsi="Cambria" w:cs="Arial"/>
          <w:b/>
          <w:sz w:val="22"/>
          <w:szCs w:val="22"/>
        </w:rPr>
        <w:t xml:space="preserve">Nem részesülhet ösztöndíjban az a pályázó, </w:t>
      </w:r>
      <w:r w:rsidRPr="00313B05">
        <w:rPr>
          <w:rFonts w:ascii="Cambria" w:hAnsi="Cambria" w:cs="Arial"/>
          <w:b/>
          <w:bCs/>
          <w:sz w:val="22"/>
          <w:szCs w:val="22"/>
        </w:rPr>
        <w:t>aki:</w:t>
      </w:r>
    </w:p>
    <w:p w14:paraId="0D5161A0" w14:textId="77777777" w:rsidR="00EC5EF0" w:rsidRPr="00313B05" w:rsidRDefault="00EC5EF0" w:rsidP="00927B4C">
      <w:pPr>
        <w:jc w:val="both"/>
        <w:rPr>
          <w:rFonts w:ascii="Cambria" w:hAnsi="Cambria" w:cs="Arial"/>
          <w:b/>
          <w:bCs/>
          <w:sz w:val="22"/>
          <w:szCs w:val="22"/>
        </w:rPr>
      </w:pPr>
    </w:p>
    <w:p w14:paraId="43EEE7EC" w14:textId="283C22AF" w:rsidR="007A6709" w:rsidRPr="00313B05" w:rsidRDefault="00A25520" w:rsidP="007A6709">
      <w:pPr>
        <w:numPr>
          <w:ilvl w:val="0"/>
          <w:numId w:val="5"/>
        </w:numPr>
        <w:jc w:val="both"/>
        <w:rPr>
          <w:rFonts w:ascii="Cambria" w:hAnsi="Cambria" w:cs="Arial"/>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Honvédség </w:t>
      </w:r>
      <w:r w:rsidRPr="00DA1CF7">
        <w:rPr>
          <w:rFonts w:ascii="Cambria" w:hAnsi="Cambria"/>
          <w:sz w:val="22"/>
          <w:szCs w:val="22"/>
        </w:rPr>
        <w:t xml:space="preserve">hivatásos és szerződéses állományú, </w:t>
      </w:r>
      <w:proofErr w:type="gramStart"/>
      <w:r w:rsidRPr="00DA1CF7">
        <w:rPr>
          <w:rFonts w:ascii="Cambria" w:hAnsi="Cambria"/>
          <w:sz w:val="22"/>
          <w:szCs w:val="22"/>
        </w:rPr>
        <w:t xml:space="preserve">valamint </w:t>
      </w:r>
      <w:r w:rsidRPr="00DA1CF7">
        <w:rPr>
          <w:rFonts w:ascii="Cambria" w:hAnsi="Cambria" w:cs="Arial"/>
          <w:bCs/>
          <w:sz w:val="22"/>
          <w:szCs w:val="22"/>
        </w:rPr>
        <w:t xml:space="preserve"> a</w:t>
      </w:r>
      <w:proofErr w:type="gramEnd"/>
      <w:r w:rsidRPr="00DA1CF7">
        <w:rPr>
          <w:rFonts w:ascii="Cambria" w:hAnsi="Cambria" w:cs="Arial"/>
          <w:bCs/>
          <w:sz w:val="22"/>
          <w:szCs w:val="22"/>
        </w:rPr>
        <w:t xml:space="preserve"> rendvédelmi feladatokat ellátó szervek hivatásos  állományú hallgatója, </w:t>
      </w:r>
      <w:r w:rsidRPr="00DA1CF7">
        <w:rPr>
          <w:rFonts w:ascii="Cambria" w:hAnsi="Cambria"/>
          <w:sz w:val="22"/>
          <w:szCs w:val="22"/>
        </w:rPr>
        <w:t>a rendészeti képzésben részt vevő ösztöndíjas hallgató</w:t>
      </w:r>
      <w:r>
        <w:rPr>
          <w:rFonts w:ascii="Cambria" w:hAnsi="Cambria" w:cs="Arial"/>
          <w:bCs/>
          <w:sz w:val="22"/>
          <w:szCs w:val="22"/>
        </w:rPr>
        <w:t>;</w:t>
      </w:r>
    </w:p>
    <w:p w14:paraId="65B2B9A8" w14:textId="13567885" w:rsidR="00DF3965" w:rsidRPr="00313B05" w:rsidRDefault="00DF3965" w:rsidP="001C6C63">
      <w:pPr>
        <w:numPr>
          <w:ilvl w:val="0"/>
          <w:numId w:val="5"/>
        </w:numPr>
        <w:jc w:val="both"/>
        <w:rPr>
          <w:rFonts w:ascii="Cambria" w:hAnsi="Cambria" w:cs="Arial"/>
          <w:bCs/>
          <w:sz w:val="22"/>
          <w:szCs w:val="22"/>
        </w:rPr>
      </w:pPr>
      <w:r w:rsidRPr="00313B05">
        <w:rPr>
          <w:rFonts w:ascii="Cambria" w:hAnsi="Cambria" w:cs="Arial"/>
          <w:bCs/>
          <w:sz w:val="22"/>
          <w:szCs w:val="22"/>
        </w:rPr>
        <w:t>doktori (PhD) képzésben vesz részt</w:t>
      </w:r>
      <w:r w:rsidR="00A25520">
        <w:rPr>
          <w:rFonts w:ascii="Cambria" w:hAnsi="Cambria" w:cs="Arial"/>
          <w:bCs/>
          <w:sz w:val="22"/>
          <w:szCs w:val="22"/>
        </w:rPr>
        <w:t>;</w:t>
      </w:r>
      <w:r w:rsidR="00A25520" w:rsidRPr="00313B05">
        <w:rPr>
          <w:rFonts w:ascii="Cambria" w:hAnsi="Cambria" w:cs="Arial"/>
          <w:bCs/>
          <w:sz w:val="22"/>
          <w:szCs w:val="22"/>
        </w:rPr>
        <w:t xml:space="preserve"> </w:t>
      </w:r>
    </w:p>
    <w:p w14:paraId="5B9D1C7C" w14:textId="77777777" w:rsidR="00B47768" w:rsidRDefault="00DF3965" w:rsidP="003E4C3B">
      <w:pPr>
        <w:numPr>
          <w:ilvl w:val="0"/>
          <w:numId w:val="5"/>
        </w:numPr>
        <w:jc w:val="both"/>
        <w:rPr>
          <w:rFonts w:ascii="Cambria" w:hAnsi="Cambria" w:cs="Arial"/>
          <w:bCs/>
          <w:sz w:val="22"/>
          <w:szCs w:val="22"/>
        </w:rPr>
      </w:pPr>
      <w:r w:rsidRPr="00313B05">
        <w:rPr>
          <w:rFonts w:ascii="Cambria" w:hAnsi="Cambria" w:cs="Arial"/>
          <w:bCs/>
          <w:sz w:val="22"/>
          <w:szCs w:val="22"/>
        </w:rPr>
        <w:t>kizárólag külföldi intézménnyel áll hallgatói jogviszonyban</w:t>
      </w:r>
      <w:r w:rsidR="003E4C3B" w:rsidRPr="00313B05">
        <w:rPr>
          <w:rFonts w:ascii="Cambria" w:hAnsi="Cambria" w:cs="Arial"/>
          <w:bCs/>
          <w:sz w:val="22"/>
          <w:szCs w:val="22"/>
        </w:rPr>
        <w:t xml:space="preserve"> és/vagy vendéghallgatói képzésben vesz részt</w:t>
      </w:r>
      <w:r w:rsidR="00B47768">
        <w:rPr>
          <w:rFonts w:ascii="Cambria" w:hAnsi="Cambria" w:cs="Arial"/>
          <w:bCs/>
          <w:sz w:val="22"/>
          <w:szCs w:val="22"/>
        </w:rPr>
        <w:t>;</w:t>
      </w:r>
    </w:p>
    <w:p w14:paraId="717C496B" w14:textId="430CFC23" w:rsidR="00B47768" w:rsidRDefault="00B47768" w:rsidP="00B47768">
      <w:pPr>
        <w:numPr>
          <w:ilvl w:val="0"/>
          <w:numId w:val="5"/>
        </w:numPr>
        <w:jc w:val="both"/>
        <w:rPr>
          <w:rFonts w:ascii="Cambria" w:hAnsi="Cambria" w:cs="Arial"/>
          <w:bCs/>
          <w:sz w:val="22"/>
          <w:szCs w:val="22"/>
        </w:rPr>
      </w:pPr>
      <w:r w:rsidRPr="00B47768">
        <w:rPr>
          <w:rFonts w:ascii="Cambria" w:hAnsi="Cambria" w:cs="Arial"/>
          <w:bCs/>
          <w:sz w:val="22"/>
          <w:szCs w:val="22"/>
        </w:rPr>
        <w:t>akiről hitelt érdemlően bebizonyosodik, hogy a pályázat benyújtásakor a támogatási döntés tartalmát érdemben befolyásoló, valótlan, hamis vagy megtévesztő adatot szolgáltatott, vagy ilyen nyilatkozatot tett;</w:t>
      </w:r>
    </w:p>
    <w:p w14:paraId="34CA0B07" w14:textId="77777777" w:rsidR="007E1CBC" w:rsidRPr="00025167" w:rsidRDefault="007E1CBC" w:rsidP="007E1CBC">
      <w:pPr>
        <w:numPr>
          <w:ilvl w:val="0"/>
          <w:numId w:val="5"/>
        </w:numPr>
        <w:jc w:val="both"/>
        <w:rPr>
          <w:rFonts w:ascii="Cambria" w:hAnsi="Cambria"/>
          <w:bCs/>
          <w:sz w:val="22"/>
          <w:szCs w:val="22"/>
        </w:rPr>
      </w:pPr>
      <w:r w:rsidRPr="00025167">
        <w:rPr>
          <w:rFonts w:ascii="Cambria" w:hAnsi="Cambria"/>
          <w:bCs/>
          <w:sz w:val="22"/>
          <w:szCs w:val="22"/>
        </w:rPr>
        <w:t xml:space="preserve">aki a pályázat benyújtását megelőző három naptári éven belül az államháztartás alrendszereiből juttatott valamely támogatással összefüggésben a támogatási szerződésben/támogatói okiratban/ösztöndíjszerződésben foglaltakat önhibájából </w:t>
      </w:r>
      <w:proofErr w:type="gramStart"/>
      <w:r w:rsidRPr="00025167">
        <w:rPr>
          <w:rFonts w:ascii="Cambria" w:hAnsi="Cambria"/>
          <w:bCs/>
          <w:sz w:val="22"/>
          <w:szCs w:val="22"/>
        </w:rPr>
        <w:t>nem</w:t>
      </w:r>
      <w:proofErr w:type="gramEnd"/>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3FE40823" w14:textId="77777777" w:rsidR="007E1CBC" w:rsidRPr="00313B05" w:rsidRDefault="007E1CBC">
      <w:pPr>
        <w:jc w:val="both"/>
        <w:rPr>
          <w:rFonts w:ascii="Cambria" w:hAnsi="Cambria" w:cs="Arial"/>
          <w:b/>
          <w:bCs/>
          <w:sz w:val="22"/>
          <w:szCs w:val="22"/>
        </w:rPr>
      </w:pPr>
    </w:p>
    <w:p w14:paraId="38AEEC0B" w14:textId="166AD500" w:rsidR="00DF3965" w:rsidRPr="00313B05" w:rsidRDefault="00DF3965">
      <w:pPr>
        <w:jc w:val="both"/>
        <w:rPr>
          <w:rFonts w:ascii="Cambria" w:hAnsi="Cambria" w:cs="Arial"/>
          <w:sz w:val="22"/>
          <w:szCs w:val="22"/>
        </w:rPr>
      </w:pPr>
      <w:r w:rsidRPr="00313B05">
        <w:rPr>
          <w:rFonts w:ascii="Cambria" w:hAnsi="Cambria" w:cs="Arial"/>
          <w:b/>
          <w:bCs/>
          <w:sz w:val="22"/>
          <w:szCs w:val="22"/>
        </w:rPr>
        <w:t xml:space="preserve">A pályázók közül csak azok részesülhetnek ösztöndíjban, akik </w:t>
      </w:r>
      <w:r w:rsidR="001A29FC" w:rsidRPr="00313B05">
        <w:rPr>
          <w:rFonts w:ascii="Cambria" w:hAnsi="Cambria" w:cs="Arial"/>
          <w:b/>
          <w:bCs/>
          <w:sz w:val="22"/>
          <w:szCs w:val="22"/>
          <w:u w:val="single"/>
        </w:rPr>
        <w:t xml:space="preserve">a </w:t>
      </w:r>
      <w:r w:rsidR="002D510A" w:rsidRPr="00313B05">
        <w:rPr>
          <w:rFonts w:ascii="Cambria" w:hAnsi="Cambria" w:cs="Arial"/>
          <w:b/>
          <w:bCs/>
          <w:sz w:val="22"/>
          <w:szCs w:val="22"/>
          <w:u w:val="single"/>
        </w:rPr>
        <w:t>202</w:t>
      </w:r>
      <w:r w:rsidR="00A179B0">
        <w:rPr>
          <w:rFonts w:ascii="Cambria" w:hAnsi="Cambria" w:cs="Arial"/>
          <w:b/>
          <w:bCs/>
          <w:sz w:val="22"/>
          <w:szCs w:val="22"/>
          <w:u w:val="single"/>
        </w:rPr>
        <w:t>5</w:t>
      </w:r>
      <w:r w:rsidR="001A29FC" w:rsidRPr="00313B05">
        <w:rPr>
          <w:rFonts w:ascii="Cambria" w:hAnsi="Cambria" w:cs="Arial"/>
          <w:b/>
          <w:bCs/>
          <w:sz w:val="22"/>
          <w:szCs w:val="22"/>
          <w:u w:val="single"/>
        </w:rPr>
        <w:t xml:space="preserve">. évi </w:t>
      </w:r>
      <w:r w:rsidR="00A60C8A" w:rsidRPr="00313B05">
        <w:rPr>
          <w:rFonts w:ascii="Cambria" w:hAnsi="Cambria" w:cs="Arial"/>
          <w:b/>
          <w:bCs/>
          <w:sz w:val="22"/>
          <w:szCs w:val="22"/>
          <w:u w:val="single"/>
        </w:rPr>
        <w:t xml:space="preserve">felsőoktatási </w:t>
      </w:r>
      <w:r w:rsidR="001A29FC" w:rsidRPr="00313B05">
        <w:rPr>
          <w:rFonts w:ascii="Cambria" w:hAnsi="Cambria" w:cs="Arial"/>
          <w:b/>
          <w:bCs/>
          <w:sz w:val="22"/>
          <w:szCs w:val="22"/>
          <w:u w:val="single"/>
        </w:rPr>
        <w:t>felvételi eljárásban</w:t>
      </w:r>
      <w:r w:rsidRPr="00313B05">
        <w:rPr>
          <w:rFonts w:ascii="Cambria" w:hAnsi="Cambria" w:cs="Arial"/>
          <w:b/>
          <w:bCs/>
          <w:sz w:val="22"/>
          <w:szCs w:val="22"/>
          <w:u w:val="single"/>
        </w:rPr>
        <w:t xml:space="preserve"> először nyernek felvételt</w:t>
      </w:r>
      <w:r w:rsidRPr="00313B05">
        <w:rPr>
          <w:rFonts w:ascii="Cambria" w:hAnsi="Cambria" w:cs="Arial"/>
          <w:b/>
          <w:bCs/>
          <w:sz w:val="22"/>
          <w:szCs w:val="22"/>
        </w:rPr>
        <w:t xml:space="preserve"> felsőoktatási intézménybe és tanulmányaikat a </w:t>
      </w:r>
      <w:r w:rsidR="00A32415" w:rsidRPr="00313B05">
        <w:rPr>
          <w:rFonts w:ascii="Cambria" w:hAnsi="Cambria" w:cs="Arial"/>
          <w:b/>
          <w:bCs/>
          <w:sz w:val="22"/>
          <w:szCs w:val="22"/>
        </w:rPr>
        <w:t>20</w:t>
      </w:r>
      <w:r w:rsidR="002D510A" w:rsidRPr="00313B05">
        <w:rPr>
          <w:rFonts w:ascii="Cambria" w:hAnsi="Cambria" w:cs="Arial"/>
          <w:b/>
          <w:bCs/>
          <w:sz w:val="22"/>
          <w:szCs w:val="22"/>
        </w:rPr>
        <w:t>2</w:t>
      </w:r>
      <w:r w:rsidR="00A179B0">
        <w:rPr>
          <w:rFonts w:ascii="Cambria" w:hAnsi="Cambria" w:cs="Arial"/>
          <w:b/>
          <w:bCs/>
          <w:sz w:val="22"/>
          <w:szCs w:val="22"/>
        </w:rPr>
        <w:t>5</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A179B0">
        <w:rPr>
          <w:rFonts w:ascii="Cambria" w:hAnsi="Cambria" w:cs="Arial"/>
          <w:b/>
          <w:bCs/>
          <w:sz w:val="22"/>
          <w:szCs w:val="22"/>
        </w:rPr>
        <w:t>6</w:t>
      </w:r>
      <w:r w:rsidRPr="00313B05">
        <w:rPr>
          <w:rFonts w:ascii="Cambria" w:hAnsi="Cambria" w:cs="Arial"/>
          <w:b/>
          <w:bCs/>
          <w:sz w:val="22"/>
          <w:szCs w:val="22"/>
        </w:rPr>
        <w:t>. tanévben ténylegesen megkezdik</w:t>
      </w:r>
      <w:r w:rsidRPr="00313B05">
        <w:rPr>
          <w:rFonts w:ascii="Cambria" w:hAnsi="Cambria" w:cs="Arial"/>
          <w:sz w:val="22"/>
          <w:szCs w:val="22"/>
        </w:rPr>
        <w:t>.</w:t>
      </w:r>
    </w:p>
    <w:p w14:paraId="5A55FE4B" w14:textId="2441224B" w:rsidR="00CE5B60" w:rsidRDefault="00CE5B60">
      <w:pPr>
        <w:jc w:val="both"/>
        <w:rPr>
          <w:rFonts w:ascii="Cambria" w:hAnsi="Cambria" w:cs="Arial"/>
          <w:sz w:val="22"/>
          <w:szCs w:val="22"/>
        </w:rPr>
      </w:pPr>
    </w:p>
    <w:p w14:paraId="71CD6B50" w14:textId="77777777" w:rsidR="0047150B" w:rsidRDefault="0047150B">
      <w:pPr>
        <w:jc w:val="both"/>
        <w:rPr>
          <w:ins w:id="2" w:author="DELL" w:date="2024-10-15T08:31:00Z" w16du:dateUtc="2024-10-15T06:31:00Z"/>
          <w:rFonts w:ascii="Cambria" w:hAnsi="Cambria" w:cs="Arial"/>
          <w:sz w:val="22"/>
          <w:szCs w:val="22"/>
        </w:rPr>
      </w:pPr>
    </w:p>
    <w:p w14:paraId="2A6AED4A" w14:textId="77777777" w:rsidR="00065F0B" w:rsidRPr="00313B05" w:rsidRDefault="00065F0B">
      <w:pPr>
        <w:jc w:val="both"/>
        <w:rPr>
          <w:rFonts w:ascii="Cambria" w:hAnsi="Cambria" w:cs="Arial"/>
          <w:sz w:val="22"/>
          <w:szCs w:val="22"/>
        </w:rPr>
      </w:pPr>
    </w:p>
    <w:p w14:paraId="2EFE550D" w14:textId="77777777" w:rsidR="00DF3965" w:rsidRPr="00313B05" w:rsidRDefault="00DF3965" w:rsidP="0047150B">
      <w:pPr>
        <w:pStyle w:val="Szvegtrzs3"/>
        <w:numPr>
          <w:ilvl w:val="0"/>
          <w:numId w:val="11"/>
        </w:numPr>
        <w:ind w:left="284" w:hanging="284"/>
        <w:rPr>
          <w:rFonts w:ascii="Cambria" w:hAnsi="Cambria" w:cs="Arial"/>
          <w:snapToGrid w:val="0"/>
          <w:sz w:val="22"/>
          <w:szCs w:val="22"/>
        </w:rPr>
      </w:pPr>
      <w:r w:rsidRPr="00313B05">
        <w:rPr>
          <w:rFonts w:ascii="Cambria" w:hAnsi="Cambria" w:cs="Arial"/>
          <w:snapToGrid w:val="0"/>
          <w:sz w:val="22"/>
          <w:szCs w:val="22"/>
        </w:rPr>
        <w:lastRenderedPageBreak/>
        <w:t>A pályázat benyújtásának módja és határideje</w:t>
      </w:r>
    </w:p>
    <w:p w14:paraId="30096DF2" w14:textId="77777777" w:rsidR="00CE5B60" w:rsidRPr="00313B05" w:rsidRDefault="00CE5B60" w:rsidP="000670A3">
      <w:pPr>
        <w:pStyle w:val="Szvegtrzs3"/>
        <w:ind w:left="426"/>
        <w:rPr>
          <w:rFonts w:ascii="Cambria" w:hAnsi="Cambria" w:cs="Arial"/>
          <w:snapToGrid w:val="0"/>
          <w:sz w:val="22"/>
          <w:szCs w:val="22"/>
        </w:rPr>
      </w:pPr>
    </w:p>
    <w:p w14:paraId="6E11A218" w14:textId="774D899A" w:rsidR="00DF3965" w:rsidRPr="00313B05" w:rsidRDefault="00DF3965" w:rsidP="00CA4DAE">
      <w:pPr>
        <w:jc w:val="both"/>
        <w:rPr>
          <w:rFonts w:ascii="Cambria" w:hAnsi="Cambria" w:cs="Arial"/>
          <w:sz w:val="22"/>
          <w:szCs w:val="22"/>
        </w:rPr>
      </w:pPr>
      <w:r w:rsidRPr="00313B05">
        <w:rPr>
          <w:rFonts w:ascii="Cambria" w:hAnsi="Cambria"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74A4BE78" w14:textId="77777777" w:rsidR="009D1425" w:rsidRPr="00313B05" w:rsidRDefault="009D1425" w:rsidP="00CA4DAE">
      <w:pPr>
        <w:jc w:val="both"/>
        <w:rPr>
          <w:rFonts w:ascii="Cambria" w:hAnsi="Cambria" w:cs="Arial"/>
          <w:sz w:val="22"/>
          <w:szCs w:val="22"/>
        </w:rPr>
      </w:pPr>
    </w:p>
    <w:p w14:paraId="63A55544" w14:textId="673F59F0" w:rsidR="00A32415" w:rsidRPr="00313B05" w:rsidRDefault="00A85ECE" w:rsidP="00A32415">
      <w:pPr>
        <w:jc w:val="center"/>
        <w:rPr>
          <w:rFonts w:ascii="Cambria" w:hAnsi="Cambria" w:cs="Arial"/>
          <w:sz w:val="22"/>
          <w:szCs w:val="22"/>
        </w:rPr>
      </w:pPr>
      <w:hyperlink r:id="rId8" w:history="1">
        <w:r w:rsidRPr="00A85ECE">
          <w:rPr>
            <w:rStyle w:val="Hiperhivatkozs"/>
            <w:rFonts w:ascii="Cambria" w:hAnsi="Cambria" w:cs="Arial"/>
            <w:sz w:val="22"/>
            <w:szCs w:val="22"/>
          </w:rPr>
          <w:t>https://bursa.emet.hu/paly/palybelep.aspx</w:t>
        </w:r>
      </w:hyperlink>
      <w:r w:rsidR="00A32415" w:rsidRPr="00313B05">
        <w:rPr>
          <w:rFonts w:ascii="Cambria" w:hAnsi="Cambria" w:cs="Arial"/>
          <w:sz w:val="22"/>
          <w:szCs w:val="22"/>
        </w:rPr>
        <w:t xml:space="preserve"> </w:t>
      </w:r>
    </w:p>
    <w:p w14:paraId="58C4EB64" w14:textId="77777777" w:rsidR="00A32415" w:rsidRPr="00313B05" w:rsidRDefault="00A32415" w:rsidP="00A32415">
      <w:pPr>
        <w:jc w:val="center"/>
        <w:rPr>
          <w:rFonts w:ascii="Cambria" w:hAnsi="Cambria"/>
          <w:sz w:val="22"/>
          <w:szCs w:val="22"/>
        </w:rPr>
      </w:pPr>
    </w:p>
    <w:p w14:paraId="21351043" w14:textId="40F6FB50" w:rsidR="00DF3965" w:rsidRPr="00313B05" w:rsidRDefault="00DF3965" w:rsidP="00CA4DAE">
      <w:pPr>
        <w:jc w:val="both"/>
        <w:rPr>
          <w:rFonts w:ascii="Cambria" w:hAnsi="Cambria" w:cs="Arial"/>
          <w:sz w:val="22"/>
          <w:szCs w:val="22"/>
        </w:rPr>
      </w:pPr>
      <w:r w:rsidRPr="00313B05">
        <w:rPr>
          <w:rFonts w:ascii="Cambria" w:hAnsi="Cambria" w:cs="Arial"/>
          <w:sz w:val="22"/>
          <w:szCs w:val="22"/>
        </w:rPr>
        <w:t>Azok a pályázók, akik a korábbi pályázati év</w:t>
      </w:r>
      <w:r w:rsidR="00FB0923" w:rsidRPr="00313B05">
        <w:rPr>
          <w:rFonts w:ascii="Cambria" w:hAnsi="Cambria" w:cs="Arial"/>
          <w:sz w:val="22"/>
          <w:szCs w:val="22"/>
        </w:rPr>
        <w:t>ek</w:t>
      </w:r>
      <w:r w:rsidRPr="00313B05">
        <w:rPr>
          <w:rFonts w:ascii="Cambria" w:hAnsi="Cambria" w:cs="Arial"/>
          <w:sz w:val="22"/>
          <w:szCs w:val="22"/>
        </w:rPr>
        <w:t xml:space="preserve">ben regisztráltak a rendszerben, már nem regisztrálhatnak újra, ők a meglévő felhasználónév és jelszó birtokában léphetnek be az EPER-Bursa rendszerbe. Amennyiben </w:t>
      </w:r>
      <w:proofErr w:type="spellStart"/>
      <w:r w:rsidRPr="00313B05">
        <w:rPr>
          <w:rFonts w:ascii="Cambria" w:hAnsi="Cambria" w:cs="Arial"/>
          <w:sz w:val="22"/>
          <w:szCs w:val="22"/>
        </w:rPr>
        <w:t>jelszavukat</w:t>
      </w:r>
      <w:proofErr w:type="spellEnd"/>
      <w:r w:rsidRPr="00313B05">
        <w:rPr>
          <w:rFonts w:ascii="Cambria" w:hAnsi="Cambria" w:cs="Arial"/>
          <w:sz w:val="22"/>
          <w:szCs w:val="22"/>
        </w:rPr>
        <w:t xml:space="preserve"> elfelejtették, az </w:t>
      </w:r>
      <w:r w:rsidRPr="00313B05">
        <w:rPr>
          <w:rFonts w:ascii="Cambria" w:hAnsi="Cambria" w:cs="Arial"/>
          <w:i/>
          <w:sz w:val="22"/>
          <w:szCs w:val="22"/>
        </w:rPr>
        <w:t>Elfelejtett jelszó</w:t>
      </w:r>
      <w:r w:rsidRPr="00313B05">
        <w:rPr>
          <w:rFonts w:ascii="Cambria" w:hAnsi="Cambria" w:cs="Arial"/>
          <w:sz w:val="22"/>
          <w:szCs w:val="22"/>
        </w:rPr>
        <w:t xml:space="preserve"> funkcióval kérhetnek új jelszót. A pályázói regisztrációt követően lehetséges a pályázati adatok </w:t>
      </w:r>
      <w:r w:rsidR="00183531" w:rsidRPr="00313B05">
        <w:rPr>
          <w:rFonts w:ascii="Cambria" w:hAnsi="Cambria" w:cs="Arial"/>
          <w:sz w:val="22"/>
          <w:szCs w:val="22"/>
        </w:rPr>
        <w:t xml:space="preserve">rögzítése </w:t>
      </w:r>
      <w:r w:rsidRPr="00313B05">
        <w:rPr>
          <w:rFonts w:ascii="Cambria" w:hAnsi="Cambria" w:cs="Arial"/>
          <w:sz w:val="22"/>
          <w:szCs w:val="22"/>
        </w:rPr>
        <w:t xml:space="preserve">a </w:t>
      </w:r>
      <w:r w:rsidRPr="00313B05">
        <w:rPr>
          <w:rFonts w:ascii="Cambria" w:hAnsi="Cambria" w:cs="Arial"/>
          <w:sz w:val="22"/>
          <w:szCs w:val="22"/>
          <w:u w:val="single"/>
        </w:rPr>
        <w:t>csatlakozott önkormányzatok</w:t>
      </w:r>
      <w:r w:rsidRPr="00313B05">
        <w:rPr>
          <w:rFonts w:ascii="Cambria" w:hAnsi="Cambria" w:cs="Arial"/>
          <w:sz w:val="22"/>
          <w:szCs w:val="22"/>
        </w:rPr>
        <w:t xml:space="preserve"> pályázói részére. A személyes és pályázati adatok ellenőrzését</w:t>
      </w:r>
      <w:r w:rsidR="005A540C" w:rsidRPr="00313B05">
        <w:rPr>
          <w:rFonts w:ascii="Cambria" w:hAnsi="Cambria" w:cs="Arial"/>
          <w:sz w:val="22"/>
          <w:szCs w:val="22"/>
        </w:rPr>
        <w:t>,</w:t>
      </w:r>
      <w:r w:rsidRPr="00313B05">
        <w:rPr>
          <w:rFonts w:ascii="Cambria" w:hAnsi="Cambria" w:cs="Arial"/>
          <w:sz w:val="22"/>
          <w:szCs w:val="22"/>
        </w:rPr>
        <w:t xml:space="preserve"> </w:t>
      </w:r>
      <w:r w:rsidR="00183531" w:rsidRPr="00313B05">
        <w:rPr>
          <w:rFonts w:ascii="Cambria" w:hAnsi="Cambria" w:cs="Arial"/>
          <w:sz w:val="22"/>
          <w:szCs w:val="22"/>
        </w:rPr>
        <w:t xml:space="preserve">rögzítését </w:t>
      </w:r>
      <w:r w:rsidRPr="00313B05">
        <w:rPr>
          <w:rFonts w:ascii="Cambria" w:hAnsi="Cambria" w:cs="Arial"/>
          <w:sz w:val="22"/>
          <w:szCs w:val="22"/>
        </w:rPr>
        <w:t xml:space="preserve">követően a </w:t>
      </w:r>
      <w:r w:rsidRPr="00313B05">
        <w:rPr>
          <w:rFonts w:ascii="Cambria" w:hAnsi="Cambria" w:cs="Arial"/>
          <w:sz w:val="22"/>
          <w:szCs w:val="22"/>
          <w:u w:val="single"/>
        </w:rPr>
        <w:t>pályázati űrlapot kinyomtatva és aláírva</w:t>
      </w:r>
      <w:r w:rsidRPr="00313B05">
        <w:rPr>
          <w:rFonts w:ascii="Cambria" w:hAnsi="Cambria" w:cs="Arial"/>
          <w:sz w:val="22"/>
          <w:szCs w:val="22"/>
        </w:rPr>
        <w:t xml:space="preserve"> a települési önkormányzat</w:t>
      </w:r>
      <w:r w:rsidR="001801F5">
        <w:rPr>
          <w:rFonts w:ascii="Cambria" w:hAnsi="Cambria" w:cs="Arial"/>
          <w:sz w:val="22"/>
          <w:szCs w:val="22"/>
        </w:rPr>
        <w:t>hoz</w:t>
      </w:r>
      <w:r w:rsidRPr="00313B05">
        <w:rPr>
          <w:rFonts w:ascii="Cambria" w:hAnsi="Cambria" w:cs="Arial"/>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1801F5">
        <w:rPr>
          <w:rFonts w:ascii="Cambria" w:hAnsi="Cambria" w:cs="Arial"/>
          <w:sz w:val="22"/>
          <w:szCs w:val="22"/>
        </w:rPr>
        <w:t xml:space="preserve">be </w:t>
      </w:r>
      <w:r w:rsidRPr="00313B05">
        <w:rPr>
          <w:rFonts w:ascii="Cambria" w:hAnsi="Cambria" w:cs="Arial"/>
          <w:sz w:val="22"/>
          <w:szCs w:val="22"/>
        </w:rPr>
        <w:t>nem fogadott pályázatok a bírálatban nem vesznek részt.</w:t>
      </w:r>
    </w:p>
    <w:p w14:paraId="4FB4E9ED" w14:textId="77777777" w:rsidR="00FF625D" w:rsidRPr="00313B05" w:rsidRDefault="00FF625D" w:rsidP="002B4481">
      <w:pPr>
        <w:jc w:val="center"/>
        <w:rPr>
          <w:rFonts w:ascii="Cambria" w:hAnsi="Cambria" w:cs="Arial"/>
          <w:b/>
          <w:bCs/>
          <w:sz w:val="22"/>
          <w:szCs w:val="22"/>
        </w:rPr>
      </w:pPr>
    </w:p>
    <w:p w14:paraId="053DB6D7" w14:textId="0319C4E5"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A pályázat rögzítésének és az önkormányzathoz történő benyújtásának</w:t>
      </w:r>
    </w:p>
    <w:p w14:paraId="2B9BFB0C" w14:textId="01875D37"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 xml:space="preserve">határideje: </w:t>
      </w:r>
      <w:r w:rsidR="005909B8" w:rsidRPr="005909B8">
        <w:rPr>
          <w:rFonts w:ascii="Cambria" w:hAnsi="Cambria" w:cs="Arial"/>
          <w:b/>
          <w:bCs/>
          <w:sz w:val="22"/>
          <w:szCs w:val="22"/>
        </w:rPr>
        <w:t>2024. december 4.</w:t>
      </w:r>
    </w:p>
    <w:p w14:paraId="4749FE87" w14:textId="6C87B8F5" w:rsidR="00C84568" w:rsidRDefault="00C84568" w:rsidP="003A0696">
      <w:pPr>
        <w:jc w:val="both"/>
        <w:rPr>
          <w:rFonts w:ascii="Cambria" w:hAnsi="Cambria" w:cs="Arial"/>
          <w:bCs/>
          <w:sz w:val="22"/>
          <w:szCs w:val="22"/>
        </w:rPr>
      </w:pPr>
    </w:p>
    <w:p w14:paraId="3C3CF351" w14:textId="2810CA65" w:rsidR="003A0696" w:rsidRPr="00313B05" w:rsidRDefault="003A0696" w:rsidP="003A0696">
      <w:pPr>
        <w:jc w:val="both"/>
        <w:rPr>
          <w:rFonts w:ascii="Cambria" w:hAnsi="Cambria" w:cs="Arial"/>
          <w:bCs/>
          <w:sz w:val="22"/>
          <w:szCs w:val="22"/>
        </w:rPr>
      </w:pPr>
      <w:r w:rsidRPr="00313B05">
        <w:rPr>
          <w:rFonts w:ascii="Cambria" w:hAnsi="Cambria" w:cs="Arial"/>
          <w:bCs/>
          <w:sz w:val="22"/>
          <w:szCs w:val="22"/>
        </w:rPr>
        <w:t xml:space="preserve">A pályázatot az EPER-Bursa rendszerben kitöltve, véglegesítve, onnan kinyomtatva, aláírva </w:t>
      </w:r>
      <w:r w:rsidR="00ED7274" w:rsidRPr="00313B05">
        <w:rPr>
          <w:rFonts w:ascii="Cambria" w:hAnsi="Cambria" w:cs="Arial"/>
          <w:bCs/>
          <w:sz w:val="22"/>
          <w:szCs w:val="22"/>
        </w:rPr>
        <w:t xml:space="preserve">kizárólag </w:t>
      </w:r>
      <w:r w:rsidRPr="00313B05">
        <w:rPr>
          <w:rFonts w:ascii="Cambria" w:hAnsi="Cambria" w:cs="Arial"/>
          <w:bCs/>
          <w:sz w:val="22"/>
          <w:szCs w:val="22"/>
        </w:rPr>
        <w:t>a lakóhely szerint illetékes települési önkormányzat polgármesteri hivatalá</w:t>
      </w:r>
      <w:r w:rsidR="001801F5">
        <w:rPr>
          <w:rFonts w:ascii="Cambria" w:hAnsi="Cambria" w:cs="Arial"/>
          <w:bCs/>
          <w:sz w:val="22"/>
          <w:szCs w:val="22"/>
        </w:rPr>
        <w:t>hoz</w:t>
      </w:r>
      <w:r w:rsidRPr="00313B05">
        <w:rPr>
          <w:rFonts w:ascii="Cambria" w:hAnsi="Cambria" w:cs="Arial"/>
          <w:bCs/>
          <w:sz w:val="22"/>
          <w:szCs w:val="22"/>
        </w:rPr>
        <w:t xml:space="preserve"> kell benyújtani.</w:t>
      </w:r>
    </w:p>
    <w:p w14:paraId="79B00C2C" w14:textId="29C82E55" w:rsidR="00DF3965" w:rsidRDefault="00DF3965">
      <w:pPr>
        <w:jc w:val="both"/>
        <w:rPr>
          <w:rFonts w:ascii="Cambria" w:hAnsi="Cambria" w:cs="Arial"/>
          <w:sz w:val="22"/>
          <w:szCs w:val="22"/>
        </w:rPr>
      </w:pPr>
      <w:r w:rsidRPr="00313B05">
        <w:rPr>
          <w:rFonts w:ascii="Cambria" w:hAnsi="Cambria" w:cs="Arial"/>
          <w:sz w:val="22"/>
          <w:szCs w:val="22"/>
        </w:rPr>
        <w:t xml:space="preserve"> </w:t>
      </w:r>
    </w:p>
    <w:p w14:paraId="4EA18C2C" w14:textId="77777777" w:rsidR="00DF3965" w:rsidRPr="00313B05" w:rsidRDefault="00DF3965">
      <w:pPr>
        <w:rPr>
          <w:rFonts w:ascii="Cambria" w:hAnsi="Cambria" w:cs="Arial"/>
          <w:b/>
          <w:bCs/>
          <w:sz w:val="22"/>
          <w:szCs w:val="22"/>
          <w:u w:val="single"/>
        </w:rPr>
      </w:pPr>
      <w:r w:rsidRPr="00313B05">
        <w:rPr>
          <w:rFonts w:ascii="Cambria" w:hAnsi="Cambria" w:cs="Arial"/>
          <w:b/>
          <w:bCs/>
          <w:sz w:val="22"/>
          <w:szCs w:val="22"/>
          <w:u w:val="single"/>
        </w:rPr>
        <w:t>A pályázat kötelező mellékletei:</w:t>
      </w:r>
    </w:p>
    <w:p w14:paraId="268B49C7" w14:textId="77777777" w:rsidR="00DF3965" w:rsidRPr="00313B05" w:rsidRDefault="00DF3965">
      <w:pPr>
        <w:rPr>
          <w:rFonts w:ascii="Cambria" w:hAnsi="Cambria" w:cs="Arial"/>
          <w:b/>
          <w:bCs/>
          <w:sz w:val="22"/>
          <w:szCs w:val="22"/>
          <w:u w:val="single"/>
        </w:rPr>
      </w:pPr>
    </w:p>
    <w:p w14:paraId="489A304F" w14:textId="33B327CE" w:rsidR="00DF3965" w:rsidRPr="00313B05" w:rsidRDefault="00BB682B">
      <w:pPr>
        <w:jc w:val="both"/>
        <w:rPr>
          <w:rFonts w:ascii="Cambria" w:hAnsi="Cambria" w:cs="Arial"/>
          <w:b/>
          <w:bCs/>
          <w:sz w:val="22"/>
          <w:szCs w:val="22"/>
        </w:rPr>
      </w:pPr>
      <w:r w:rsidRPr="00313B05">
        <w:rPr>
          <w:rFonts w:ascii="Cambria" w:hAnsi="Cambria" w:cs="Arial"/>
          <w:b/>
          <w:bCs/>
          <w:sz w:val="22"/>
          <w:szCs w:val="22"/>
        </w:rPr>
        <w:t>a)</w:t>
      </w:r>
      <w:r w:rsidR="00DF3965" w:rsidRPr="00313B05">
        <w:rPr>
          <w:rFonts w:ascii="Cambria" w:hAnsi="Cambria" w:cs="Arial"/>
          <w:b/>
          <w:bCs/>
          <w:sz w:val="22"/>
          <w:szCs w:val="22"/>
        </w:rPr>
        <w:tab/>
        <w:t>Igazolás a pályázó és a pályázóval egy háztartásban élők egy főre jutó havi nettó jövedelméről.</w:t>
      </w:r>
    </w:p>
    <w:p w14:paraId="5E3C1872" w14:textId="77777777" w:rsidR="00DF3965" w:rsidRPr="00313B05" w:rsidRDefault="00DF3965">
      <w:pPr>
        <w:pStyle w:val="Szvegtrzs"/>
        <w:rPr>
          <w:rFonts w:ascii="Cambria" w:hAnsi="Cambria" w:cs="Arial"/>
          <w:b/>
          <w:bCs/>
          <w:sz w:val="22"/>
          <w:szCs w:val="22"/>
        </w:rPr>
      </w:pPr>
    </w:p>
    <w:p w14:paraId="4282ADC6" w14:textId="671C5241" w:rsidR="00DF3965" w:rsidRPr="00313B05" w:rsidRDefault="00BB682B">
      <w:pPr>
        <w:pStyle w:val="Szvegtrzs"/>
        <w:rPr>
          <w:rFonts w:ascii="Cambria" w:hAnsi="Cambria" w:cs="Arial"/>
          <w:b/>
          <w:bCs/>
          <w:sz w:val="22"/>
          <w:szCs w:val="22"/>
        </w:rPr>
      </w:pPr>
      <w:r w:rsidRPr="00313B05">
        <w:rPr>
          <w:rFonts w:ascii="Cambria" w:hAnsi="Cambria" w:cs="Arial"/>
          <w:b/>
          <w:bCs/>
          <w:sz w:val="22"/>
          <w:szCs w:val="22"/>
        </w:rPr>
        <w:t>b)</w:t>
      </w:r>
      <w:r w:rsidR="00DF3965" w:rsidRPr="00313B05">
        <w:rPr>
          <w:rFonts w:ascii="Cambria" w:hAnsi="Cambria" w:cs="Arial"/>
          <w:b/>
          <w:bCs/>
          <w:sz w:val="22"/>
          <w:szCs w:val="22"/>
        </w:rPr>
        <w:tab/>
        <w:t>A szociális rászorultság igazolására az alábbi okiratok:</w:t>
      </w:r>
    </w:p>
    <w:p w14:paraId="2714D15F" w14:textId="77777777" w:rsidR="009D1425" w:rsidRPr="00313B05" w:rsidRDefault="009D1425" w:rsidP="00361114">
      <w:pPr>
        <w:jc w:val="both"/>
        <w:rPr>
          <w:rFonts w:ascii="Cambria" w:hAnsi="Cambria" w:cs="Arial"/>
          <w:b/>
          <w:bCs/>
          <w:sz w:val="22"/>
          <w:szCs w:val="22"/>
        </w:rPr>
      </w:pPr>
    </w:p>
    <w:p w14:paraId="0C51D866" w14:textId="77777777" w:rsidR="00DF3965" w:rsidRPr="00313B05" w:rsidRDefault="00DF3965" w:rsidP="00361114">
      <w:pPr>
        <w:jc w:val="both"/>
        <w:rPr>
          <w:rFonts w:ascii="Cambria" w:hAnsi="Cambria" w:cs="Arial"/>
          <w:sz w:val="22"/>
          <w:szCs w:val="22"/>
        </w:rPr>
      </w:pPr>
      <w:r w:rsidRPr="00313B05">
        <w:rPr>
          <w:rFonts w:ascii="Cambria" w:hAnsi="Cambria" w:cs="Arial"/>
          <w:sz w:val="22"/>
          <w:szCs w:val="22"/>
        </w:rPr>
        <w:t>A további mellékleteket az elbíráló települési önkormányzat határozza meg.</w:t>
      </w:r>
    </w:p>
    <w:p w14:paraId="3AE78983" w14:textId="77777777" w:rsidR="00DF3965" w:rsidRPr="00313B05" w:rsidRDefault="00DF3965">
      <w:pPr>
        <w:rPr>
          <w:rFonts w:ascii="Cambria" w:hAnsi="Cambria" w:cs="Arial"/>
          <w:b/>
          <w:bCs/>
          <w:sz w:val="22"/>
          <w:szCs w:val="22"/>
          <w:u w:val="single"/>
        </w:rPr>
      </w:pPr>
    </w:p>
    <w:p w14:paraId="5F9332DE" w14:textId="77777777" w:rsidR="00DF3965" w:rsidRPr="00313B05" w:rsidRDefault="00DF3965">
      <w:pPr>
        <w:jc w:val="both"/>
        <w:rPr>
          <w:rFonts w:ascii="Cambria" w:hAnsi="Cambria" w:cs="Arial"/>
          <w:b/>
          <w:bCs/>
          <w:sz w:val="22"/>
          <w:szCs w:val="22"/>
        </w:rPr>
      </w:pPr>
      <w:r w:rsidRPr="00313B05">
        <w:rPr>
          <w:rFonts w:ascii="Cambria" w:hAnsi="Cambria"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313B05" w:rsidRDefault="00DF3965">
      <w:pPr>
        <w:jc w:val="both"/>
        <w:rPr>
          <w:rFonts w:ascii="Cambria" w:hAnsi="Cambria" w:cs="Arial"/>
          <w:sz w:val="22"/>
          <w:szCs w:val="22"/>
        </w:rPr>
      </w:pPr>
    </w:p>
    <w:p w14:paraId="574C7B08" w14:textId="61C38D0F" w:rsidR="00DF3965" w:rsidRPr="00313B05" w:rsidRDefault="00DF3965" w:rsidP="004E2323">
      <w:pPr>
        <w:jc w:val="both"/>
        <w:rPr>
          <w:rFonts w:ascii="Cambria" w:hAnsi="Cambria" w:cs="Arial"/>
          <w:sz w:val="22"/>
          <w:szCs w:val="22"/>
        </w:rPr>
      </w:pPr>
      <w:r w:rsidRPr="00313B05">
        <w:rPr>
          <w:rFonts w:ascii="Cambria" w:hAnsi="Cambria" w:cs="Arial"/>
          <w:b/>
          <w:sz w:val="22"/>
          <w:szCs w:val="22"/>
          <w:u w:val="single"/>
        </w:rPr>
        <w:t>Egy háztartásban élők:</w:t>
      </w:r>
      <w:r w:rsidRPr="00313B05">
        <w:rPr>
          <w:rFonts w:ascii="Cambria" w:hAnsi="Cambria" w:cs="Arial"/>
          <w:b/>
          <w:sz w:val="22"/>
          <w:szCs w:val="22"/>
        </w:rPr>
        <w:t xml:space="preserve"> </w:t>
      </w:r>
      <w:r w:rsidRPr="00313B05">
        <w:rPr>
          <w:rFonts w:ascii="Cambria" w:hAnsi="Cambria" w:cs="Arial"/>
          <w:sz w:val="22"/>
          <w:szCs w:val="22"/>
        </w:rPr>
        <w:t xml:space="preserve">a pályázó állandó lakóhelye szerinti lakásban életvitelszerűen </w:t>
      </w:r>
      <w:proofErr w:type="spellStart"/>
      <w:r w:rsidRPr="00313B05">
        <w:rPr>
          <w:rFonts w:ascii="Cambria" w:hAnsi="Cambria" w:cs="Arial"/>
          <w:sz w:val="22"/>
          <w:szCs w:val="22"/>
        </w:rPr>
        <w:t>együttlakó</w:t>
      </w:r>
      <w:proofErr w:type="spellEnd"/>
      <w:r w:rsidRPr="00313B05">
        <w:rPr>
          <w:rFonts w:ascii="Cambria" w:hAnsi="Cambria" w:cs="Arial"/>
          <w:sz w:val="22"/>
          <w:szCs w:val="22"/>
        </w:rPr>
        <w:t>, ott bejelentett vagy tartózkodási hellyel rendelkező személyek.</w:t>
      </w:r>
    </w:p>
    <w:p w14:paraId="2C18B90D" w14:textId="77777777" w:rsidR="00DF3965" w:rsidRPr="00313B05" w:rsidRDefault="00DF3965" w:rsidP="004E2323">
      <w:pPr>
        <w:jc w:val="both"/>
        <w:rPr>
          <w:rFonts w:ascii="Cambria" w:hAnsi="Cambria" w:cs="Arial"/>
          <w:sz w:val="22"/>
          <w:szCs w:val="22"/>
        </w:rPr>
      </w:pPr>
    </w:p>
    <w:p w14:paraId="047614C7" w14:textId="2767D5C5" w:rsidR="00DF3965" w:rsidRPr="00313B05" w:rsidRDefault="00DF3965" w:rsidP="00FF625D">
      <w:pPr>
        <w:pStyle w:val="Lbjegyzetszveg"/>
        <w:jc w:val="both"/>
        <w:rPr>
          <w:rFonts w:ascii="Cambria" w:hAnsi="Cambria" w:cs="Arial"/>
          <w:sz w:val="22"/>
          <w:szCs w:val="22"/>
        </w:rPr>
      </w:pPr>
      <w:r w:rsidRPr="00313B05">
        <w:rPr>
          <w:rFonts w:ascii="Cambria" w:hAnsi="Cambria" w:cs="Arial"/>
          <w:b/>
          <w:sz w:val="22"/>
          <w:szCs w:val="22"/>
          <w:u w:val="single"/>
        </w:rPr>
        <w:t>Jövedelem:</w:t>
      </w:r>
      <w:r w:rsidR="00FF625D">
        <w:rPr>
          <w:rFonts w:ascii="Cambria" w:hAnsi="Cambria" w:cs="Arial"/>
          <w:b/>
          <w:sz w:val="22"/>
          <w:szCs w:val="22"/>
          <w:u w:val="single"/>
        </w:rPr>
        <w:t xml:space="preserve"> a </w:t>
      </w:r>
      <w:r w:rsidRPr="00313B05">
        <w:rPr>
          <w:rFonts w:ascii="Cambria" w:hAnsi="Cambria" w:cs="Arial"/>
          <w:sz w:val="22"/>
          <w:szCs w:val="22"/>
        </w:rPr>
        <w:t xml:space="preserve">szociális igazgatásról és szociális ellátásokról szóló 1993. évi III. törvény 4. § (1) bekezdés a) pontja alapján az </w:t>
      </w:r>
      <w:r w:rsidRPr="00313B05">
        <w:rPr>
          <w:rFonts w:ascii="Cambria" w:hAnsi="Cambria" w:cs="Arial"/>
          <w:bCs/>
          <w:sz w:val="22"/>
          <w:szCs w:val="22"/>
        </w:rPr>
        <w:t>elismert költségekkel és a befizetési kötelezettséggel csökkentett</w:t>
      </w:r>
    </w:p>
    <w:p w14:paraId="4F6CA3A9" w14:textId="6386440F" w:rsidR="009167A6" w:rsidRPr="00313B05" w:rsidRDefault="00116BF4" w:rsidP="00116BF4">
      <w:pPr>
        <w:autoSpaceDE w:val="0"/>
        <w:autoSpaceDN w:val="0"/>
        <w:adjustRightInd w:val="0"/>
        <w:ind w:left="900" w:hanging="191"/>
        <w:jc w:val="both"/>
        <w:rPr>
          <w:rFonts w:ascii="Cambria" w:hAnsi="Cambria" w:cs="Arial"/>
          <w:sz w:val="22"/>
          <w:szCs w:val="22"/>
        </w:rPr>
      </w:pPr>
      <w:r w:rsidRPr="00313B05">
        <w:rPr>
          <w:rFonts w:ascii="Cambria" w:hAnsi="Cambria" w:cs="Arial"/>
          <w:iCs/>
          <w:sz w:val="22"/>
          <w:szCs w:val="22"/>
        </w:rPr>
        <w:t xml:space="preserve">- </w:t>
      </w:r>
      <w:proofErr w:type="spellStart"/>
      <w:r w:rsidRPr="00313B05">
        <w:rPr>
          <w:rFonts w:ascii="Cambria" w:hAnsi="Cambria" w:cs="Arial"/>
          <w:iCs/>
          <w:sz w:val="22"/>
          <w:szCs w:val="22"/>
        </w:rPr>
        <w:t>aa</w:t>
      </w:r>
      <w:proofErr w:type="spellEnd"/>
      <w:r w:rsidRPr="00313B05">
        <w:rPr>
          <w:rFonts w:ascii="Cambria" w:hAnsi="Cambria" w:cs="Arial"/>
          <w:iCs/>
          <w:sz w:val="22"/>
          <w:szCs w:val="22"/>
        </w:rPr>
        <w:t xml:space="preserve">) </w:t>
      </w:r>
      <w:r w:rsidRPr="00313B05">
        <w:rPr>
          <w:rFonts w:ascii="Cambria" w:hAnsi="Cambria" w:cs="Arial"/>
          <w:sz w:val="22"/>
          <w:szCs w:val="22"/>
        </w:rPr>
        <w:t xml:space="preserve">a személyi jövedelemadóról szóló 1995. évi CXVII. törvény (a továbbiakban: </w:t>
      </w:r>
      <w:proofErr w:type="spellStart"/>
      <w:r w:rsidRPr="00313B05">
        <w:rPr>
          <w:rFonts w:ascii="Cambria" w:hAnsi="Cambria" w:cs="Arial"/>
          <w:sz w:val="22"/>
          <w:szCs w:val="22"/>
        </w:rPr>
        <w:t>Szjatv</w:t>
      </w:r>
      <w:proofErr w:type="spellEnd"/>
      <w:r w:rsidRPr="00313B05">
        <w:rPr>
          <w:rFonts w:ascii="Cambria" w:hAnsi="Cambria" w:cs="Arial"/>
          <w:sz w:val="22"/>
          <w:szCs w:val="22"/>
        </w:rPr>
        <w:t>.) szerint meghatározott, belföldről vagy külföldről származó - megszerzett - vagyoni érték (bevétel), ideértve a</w:t>
      </w:r>
      <w:r w:rsidR="009D1425" w:rsidRPr="00313B05">
        <w:rPr>
          <w:rFonts w:ascii="Cambria" w:hAnsi="Cambria" w:cs="Arial"/>
          <w:sz w:val="22"/>
          <w:szCs w:val="22"/>
        </w:rPr>
        <w:t>z</w:t>
      </w:r>
      <w:r w:rsidRPr="00313B05">
        <w:rPr>
          <w:rFonts w:ascii="Cambria" w:hAnsi="Cambria" w:cs="Arial"/>
          <w:sz w:val="22"/>
          <w:szCs w:val="22"/>
        </w:rPr>
        <w:t xml:space="preserve"> </w:t>
      </w:r>
      <w:proofErr w:type="spellStart"/>
      <w:r w:rsidRPr="00313B05">
        <w:rPr>
          <w:rFonts w:ascii="Cambria" w:hAnsi="Cambria" w:cs="Arial"/>
          <w:sz w:val="22"/>
          <w:szCs w:val="22"/>
        </w:rPr>
        <w:t>Szjatv</w:t>
      </w:r>
      <w:proofErr w:type="spellEnd"/>
      <w:r w:rsidRPr="00313B05">
        <w:rPr>
          <w:rFonts w:ascii="Cambria" w:hAnsi="Cambria" w:cs="Arial"/>
          <w:sz w:val="22"/>
          <w:szCs w:val="22"/>
        </w:rPr>
        <w:t>. 1. számú melléklete szerinti adómentes bevételt, és</w:t>
      </w:r>
    </w:p>
    <w:p w14:paraId="4E132483" w14:textId="110CD895" w:rsidR="009167A6" w:rsidRPr="00313B05" w:rsidRDefault="009167A6" w:rsidP="009167A6">
      <w:pPr>
        <w:autoSpaceDE w:val="0"/>
        <w:autoSpaceDN w:val="0"/>
        <w:adjustRightInd w:val="0"/>
        <w:ind w:left="900" w:hanging="191"/>
        <w:jc w:val="both"/>
        <w:rPr>
          <w:rFonts w:ascii="Cambria" w:hAnsi="Cambria" w:cs="Arial"/>
          <w:sz w:val="22"/>
          <w:szCs w:val="22"/>
        </w:rPr>
      </w:pPr>
      <w:r w:rsidRPr="00313B05">
        <w:rPr>
          <w:rFonts w:ascii="Cambria" w:hAnsi="Cambria" w:cs="Arial"/>
          <w:sz w:val="22"/>
          <w:szCs w:val="22"/>
        </w:rPr>
        <w:t xml:space="preserve">- </w:t>
      </w:r>
      <w:r w:rsidR="0063520E" w:rsidRPr="00313B05">
        <w:rPr>
          <w:rFonts w:ascii="Cambria" w:hAnsi="Cambria" w:cs="Arial"/>
          <w:sz w:val="22"/>
          <w:szCs w:val="22"/>
        </w:rPr>
        <w:t xml:space="preserve">ab) </w:t>
      </w:r>
      <w:r w:rsidRPr="00313B05">
        <w:rPr>
          <w:rFonts w:ascii="Cambria" w:hAnsi="Cambria" w:cs="Arial"/>
          <w:sz w:val="22"/>
          <w:szCs w:val="22"/>
        </w:rPr>
        <w:t xml:space="preserve">az a bevétel, amely után </w:t>
      </w:r>
      <w:r w:rsidR="00313B05" w:rsidRPr="00313B05">
        <w:rPr>
          <w:rFonts w:ascii="Cambria" w:hAnsi="Cambria" w:cs="Arial"/>
          <w:sz w:val="22"/>
          <w:szCs w:val="22"/>
        </w:rPr>
        <w:t xml:space="preserve">a kisadózó vállalkozások tételes adójáról </w:t>
      </w:r>
      <w:r w:rsidR="00313B05">
        <w:rPr>
          <w:rFonts w:ascii="Cambria" w:hAnsi="Cambria" w:cs="Arial"/>
          <w:sz w:val="22"/>
          <w:szCs w:val="22"/>
        </w:rPr>
        <w:t>szóló 2022. évi XIII. törvén</w:t>
      </w:r>
      <w:r w:rsidR="00C30697">
        <w:rPr>
          <w:rFonts w:ascii="Cambria" w:hAnsi="Cambria" w:cs="Arial"/>
          <w:sz w:val="22"/>
          <w:szCs w:val="22"/>
        </w:rPr>
        <w:t>y</w:t>
      </w:r>
      <w:r w:rsidR="00313B05">
        <w:rPr>
          <w:rFonts w:ascii="Cambria" w:hAnsi="Cambria" w:cs="Arial"/>
          <w:sz w:val="22"/>
          <w:szCs w:val="22"/>
        </w:rPr>
        <w:t xml:space="preserve">, </w:t>
      </w:r>
      <w:r w:rsidRPr="00313B05">
        <w:rPr>
          <w:rFonts w:ascii="Cambria" w:hAnsi="Cambria" w:cs="Arial"/>
          <w:sz w:val="22"/>
          <w:szCs w:val="22"/>
        </w:rPr>
        <w:t>a kisadózó vállalkozások tételes adójáról és a kisvállalati adóról szóló</w:t>
      </w:r>
      <w:r w:rsidR="00313B05">
        <w:rPr>
          <w:rFonts w:ascii="Cambria" w:hAnsi="Cambria" w:cs="Arial"/>
          <w:sz w:val="22"/>
          <w:szCs w:val="22"/>
        </w:rPr>
        <w:t xml:space="preserve"> </w:t>
      </w:r>
      <w:r w:rsidR="00313B05" w:rsidRPr="00313B05">
        <w:rPr>
          <w:rFonts w:ascii="Cambria" w:hAnsi="Cambria" w:cs="Arial"/>
          <w:sz w:val="22"/>
          <w:szCs w:val="22"/>
        </w:rPr>
        <w:t>2012. évi CXLVII. törvény</w:t>
      </w:r>
      <w:r w:rsidRPr="00313B05">
        <w:rPr>
          <w:rFonts w:ascii="Cambria" w:hAnsi="Cambria" w:cs="Arial"/>
          <w:sz w:val="22"/>
          <w:szCs w:val="22"/>
        </w:rPr>
        <w:t>, vagy az egyszerűsített közteherviselési hozzájárulásról szóló</w:t>
      </w:r>
      <w:r w:rsidR="00C30697">
        <w:rPr>
          <w:rFonts w:ascii="Cambria" w:hAnsi="Cambria" w:cs="Arial"/>
          <w:sz w:val="22"/>
          <w:szCs w:val="22"/>
        </w:rPr>
        <w:t xml:space="preserve"> </w:t>
      </w:r>
      <w:r w:rsidR="00C30697" w:rsidRPr="00A8604D">
        <w:rPr>
          <w:rFonts w:ascii="Cambria" w:hAnsi="Cambria"/>
          <w:sz w:val="22"/>
          <w:szCs w:val="22"/>
        </w:rPr>
        <w:t xml:space="preserve">2005. évi CXX. </w:t>
      </w:r>
      <w:r w:rsidRPr="00313B05">
        <w:rPr>
          <w:rFonts w:ascii="Cambria" w:hAnsi="Cambria" w:cs="Arial"/>
          <w:sz w:val="22"/>
          <w:szCs w:val="22"/>
        </w:rPr>
        <w:t>törvény szerint adót, illetve hozzájárulást kell fizetni.</w:t>
      </w:r>
    </w:p>
    <w:p w14:paraId="18AFF26A" w14:textId="77777777" w:rsidR="008775A8" w:rsidRPr="00313B05" w:rsidRDefault="008775A8" w:rsidP="004E2323">
      <w:pPr>
        <w:autoSpaceDE w:val="0"/>
        <w:autoSpaceDN w:val="0"/>
        <w:adjustRightInd w:val="0"/>
        <w:ind w:left="900" w:hanging="191"/>
        <w:jc w:val="both"/>
        <w:rPr>
          <w:rFonts w:ascii="Cambria" w:hAnsi="Cambria" w:cs="Arial"/>
          <w:sz w:val="22"/>
          <w:szCs w:val="22"/>
        </w:rPr>
      </w:pPr>
    </w:p>
    <w:p w14:paraId="4692A032" w14:textId="650504C3" w:rsidR="00DF3965" w:rsidRPr="009A5D26" w:rsidRDefault="009A5D26" w:rsidP="004E2323">
      <w:pPr>
        <w:autoSpaceDE w:val="0"/>
        <w:autoSpaceDN w:val="0"/>
        <w:adjustRightInd w:val="0"/>
        <w:jc w:val="both"/>
        <w:rPr>
          <w:rFonts w:ascii="Cambria" w:hAnsi="Cambria" w:cs="Arial"/>
          <w:sz w:val="22"/>
          <w:szCs w:val="22"/>
        </w:rPr>
      </w:pPr>
      <w:r w:rsidRPr="009A5D26">
        <w:rPr>
          <w:rFonts w:ascii="Cambria" w:hAnsi="Cambria" w:cs="Arial"/>
          <w:b/>
          <w:sz w:val="22"/>
          <w:szCs w:val="22"/>
          <w:u w:val="single"/>
        </w:rPr>
        <w:lastRenderedPageBreak/>
        <w:t>Elismert költségnek</w:t>
      </w:r>
      <w:r w:rsidRPr="009A5D26">
        <w:rPr>
          <w:rFonts w:ascii="Cambria" w:hAnsi="Cambria" w:cs="Arial"/>
          <w:sz w:val="22"/>
          <w:szCs w:val="22"/>
        </w:rPr>
        <w:t xml:space="preserve"> minősül az </w:t>
      </w:r>
      <w:proofErr w:type="spellStart"/>
      <w:proofErr w:type="gramStart"/>
      <w:r w:rsidRPr="009A5D26">
        <w:rPr>
          <w:rFonts w:ascii="Cambria" w:hAnsi="Cambria" w:cs="Arial"/>
          <w:sz w:val="22"/>
          <w:szCs w:val="22"/>
        </w:rPr>
        <w:t>Szjatv</w:t>
      </w:r>
      <w:proofErr w:type="spellEnd"/>
      <w:r w:rsidRPr="009A5D26">
        <w:rPr>
          <w:rFonts w:ascii="Cambria" w:hAnsi="Cambria" w:cs="Arial"/>
          <w:sz w:val="22"/>
          <w:szCs w:val="22"/>
        </w:rPr>
        <w:t>.-</w:t>
      </w:r>
      <w:proofErr w:type="gramEnd"/>
      <w:r w:rsidRPr="009A5D26">
        <w:rPr>
          <w:rFonts w:ascii="Cambria" w:hAnsi="Cambria" w:cs="Arial"/>
          <w:sz w:val="22"/>
          <w:szCs w:val="22"/>
        </w:rPr>
        <w:t xml:space="preserve">ben elismert költség, valamint a fizetett tartásdíj. Ha a magánszemély az egyszerűsített közteherviselési hozzájárulás, a kisadózók tételes adója vagy a kisvállalati adó alapjául szolgáló bevételt szerez, a bevétel csökkenthető az </w:t>
      </w:r>
      <w:proofErr w:type="spellStart"/>
      <w:r w:rsidRPr="009A5D26">
        <w:rPr>
          <w:rFonts w:ascii="Cambria" w:hAnsi="Cambria" w:cs="Arial"/>
          <w:sz w:val="22"/>
          <w:szCs w:val="22"/>
        </w:rPr>
        <w:t>Szjatv</w:t>
      </w:r>
      <w:proofErr w:type="spellEnd"/>
      <w:r w:rsidRPr="009A5D26">
        <w:rPr>
          <w:rFonts w:ascii="Cambria" w:hAnsi="Cambria" w:cs="Arial"/>
          <w:sz w:val="22"/>
          <w:szCs w:val="22"/>
        </w:rPr>
        <w:t>. szerint elismert költségnek minősülő igazolt kiadásokkal, ennek hiányában a bevétel 40%-</w:t>
      </w:r>
      <w:proofErr w:type="spellStart"/>
      <w:r w:rsidRPr="009A5D26">
        <w:rPr>
          <w:rFonts w:ascii="Cambria" w:hAnsi="Cambria" w:cs="Arial"/>
          <w:sz w:val="22"/>
          <w:szCs w:val="22"/>
        </w:rPr>
        <w:t>ával</w:t>
      </w:r>
      <w:proofErr w:type="spellEnd"/>
      <w:r w:rsidRPr="009A5D26">
        <w:rPr>
          <w:rFonts w:ascii="Cambria" w:hAnsi="Cambria" w:cs="Arial"/>
          <w:sz w:val="22"/>
          <w:szCs w:val="22"/>
        </w:rPr>
        <w:t>. Ha a mezőgazdasági őstermelő adóévi őstermelésből származó bevétele nem több a kistermelés értékhatáránál (</w:t>
      </w:r>
      <w:proofErr w:type="gramStart"/>
      <w:r w:rsidRPr="009A5D26">
        <w:rPr>
          <w:rFonts w:ascii="Cambria" w:hAnsi="Cambria" w:cs="Arial"/>
          <w:sz w:val="22"/>
          <w:szCs w:val="22"/>
        </w:rPr>
        <w:t>illetve</w:t>
      </w:r>
      <w:proofErr w:type="gramEnd"/>
      <w:r w:rsidRPr="009A5D26">
        <w:rPr>
          <w:rFonts w:ascii="Cambria" w:hAnsi="Cambria" w:cs="Arial"/>
          <w:sz w:val="22"/>
          <w:szCs w:val="22"/>
        </w:rPr>
        <w:t xml:space="preser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313B05" w:rsidRDefault="008775A8" w:rsidP="004E2323">
      <w:pPr>
        <w:autoSpaceDE w:val="0"/>
        <w:autoSpaceDN w:val="0"/>
        <w:adjustRightInd w:val="0"/>
        <w:jc w:val="both"/>
        <w:rPr>
          <w:rFonts w:ascii="Cambria" w:hAnsi="Cambria" w:cs="Arial"/>
          <w:sz w:val="22"/>
          <w:szCs w:val="22"/>
        </w:rPr>
      </w:pPr>
    </w:p>
    <w:p w14:paraId="02188857" w14:textId="6722DC9B" w:rsidR="00DF3965" w:rsidRPr="00313B05" w:rsidRDefault="00DF3965" w:rsidP="004E2323">
      <w:pPr>
        <w:autoSpaceDE w:val="0"/>
        <w:autoSpaceDN w:val="0"/>
        <w:adjustRightInd w:val="0"/>
        <w:jc w:val="both"/>
        <w:rPr>
          <w:rFonts w:ascii="Cambria" w:hAnsi="Cambria" w:cs="Arial"/>
          <w:sz w:val="22"/>
          <w:szCs w:val="22"/>
        </w:rPr>
      </w:pPr>
      <w:r w:rsidRPr="00313B05">
        <w:rPr>
          <w:rFonts w:ascii="Cambria" w:hAnsi="Cambria" w:cs="Arial"/>
          <w:b/>
          <w:sz w:val="22"/>
          <w:szCs w:val="22"/>
          <w:u w:val="single"/>
        </w:rPr>
        <w:t>Befizetési kötelezettségnek</w:t>
      </w:r>
      <w:r w:rsidRPr="00313B05">
        <w:rPr>
          <w:rFonts w:ascii="Cambria" w:hAnsi="Cambria" w:cs="Arial"/>
          <w:sz w:val="22"/>
          <w:szCs w:val="22"/>
        </w:rPr>
        <w:t xml:space="preserve"> minősül a személyi jövedelemadó, a magánszemélyt terhelő egyszerűsített közteherviselési hozzájárulás,</w:t>
      </w:r>
      <w:r w:rsidR="0063520E" w:rsidRPr="00313B05">
        <w:rPr>
          <w:rFonts w:ascii="Cambria" w:hAnsi="Cambria" w:cs="Arial"/>
          <w:sz w:val="22"/>
          <w:szCs w:val="22"/>
        </w:rPr>
        <w:t xml:space="preserve"> </w:t>
      </w:r>
      <w:del w:id="3" w:author="DELL" w:date="2024-10-15T08:31:00Z" w16du:dateUtc="2024-10-15T06:31:00Z">
        <w:r w:rsidR="0063520E" w:rsidRPr="00313B05" w:rsidDel="00065F0B">
          <w:rPr>
            <w:rFonts w:ascii="Cambria" w:hAnsi="Cambria" w:cs="Arial"/>
            <w:sz w:val="22"/>
            <w:szCs w:val="22"/>
          </w:rPr>
          <w:delText>társadalombiztosítási járulék</w:delText>
        </w:r>
        <w:r w:rsidRPr="00313B05" w:rsidDel="00065F0B">
          <w:rPr>
            <w:rFonts w:ascii="Cambria" w:hAnsi="Cambria" w:cs="Arial"/>
            <w:sz w:val="22"/>
            <w:szCs w:val="22"/>
          </w:rPr>
          <w:delText>,</w:delText>
        </w:r>
      </w:del>
      <w:ins w:id="4" w:author="DELL" w:date="2024-10-15T08:31:00Z" w16du:dateUtc="2024-10-15T06:31:00Z">
        <w:r w:rsidR="00065F0B" w:rsidRPr="00313B05">
          <w:rPr>
            <w:rFonts w:ascii="Cambria" w:hAnsi="Cambria" w:cs="Arial"/>
            <w:sz w:val="22"/>
            <w:szCs w:val="22"/>
          </w:rPr>
          <w:t>társadalombiztosítási járulék</w:t>
        </w:r>
      </w:ins>
      <w:r w:rsidRPr="00313B05">
        <w:rPr>
          <w:rFonts w:ascii="Cambria" w:hAnsi="Cambria" w:cs="Arial"/>
          <w:sz w:val="22"/>
          <w:szCs w:val="22"/>
        </w:rPr>
        <w:t xml:space="preserve"> </w:t>
      </w:r>
      <w:r w:rsidR="0063520E" w:rsidRPr="00313B05">
        <w:rPr>
          <w:rFonts w:ascii="Cambria" w:hAnsi="Cambria" w:cs="Arial"/>
          <w:sz w:val="22"/>
          <w:szCs w:val="22"/>
        </w:rPr>
        <w:t>és az egészségügyi szolgáltatási járulék</w:t>
      </w:r>
      <w:r w:rsidRPr="00313B05">
        <w:rPr>
          <w:rFonts w:ascii="Cambria" w:hAnsi="Cambria" w:cs="Arial"/>
          <w:sz w:val="22"/>
          <w:szCs w:val="22"/>
        </w:rPr>
        <w:t>.</w:t>
      </w:r>
    </w:p>
    <w:p w14:paraId="5A3755E6" w14:textId="77777777" w:rsidR="00FF625D" w:rsidRPr="00313B05" w:rsidRDefault="00FF625D" w:rsidP="004E2323">
      <w:pPr>
        <w:autoSpaceDE w:val="0"/>
        <w:autoSpaceDN w:val="0"/>
        <w:adjustRightInd w:val="0"/>
        <w:jc w:val="both"/>
        <w:rPr>
          <w:rFonts w:ascii="Cambria" w:hAnsi="Cambria" w:cs="Arial"/>
          <w:sz w:val="22"/>
          <w:szCs w:val="22"/>
        </w:rPr>
      </w:pPr>
    </w:p>
    <w:p w14:paraId="23E42EC0" w14:textId="77777777" w:rsidR="00BE3C31" w:rsidRDefault="00BE3C31" w:rsidP="004E2323">
      <w:pPr>
        <w:autoSpaceDE w:val="0"/>
        <w:autoSpaceDN w:val="0"/>
        <w:adjustRightInd w:val="0"/>
        <w:jc w:val="both"/>
        <w:rPr>
          <w:rFonts w:ascii="Cambria" w:hAnsi="Cambria" w:cs="Arial"/>
          <w:b/>
          <w:sz w:val="22"/>
          <w:szCs w:val="22"/>
          <w:u w:val="single"/>
        </w:rPr>
      </w:pPr>
    </w:p>
    <w:p w14:paraId="023333D9" w14:textId="1C953A24" w:rsidR="00DF3965" w:rsidRPr="00313B05" w:rsidRDefault="00DF3965" w:rsidP="004E2323">
      <w:pPr>
        <w:autoSpaceDE w:val="0"/>
        <w:autoSpaceDN w:val="0"/>
        <w:adjustRightInd w:val="0"/>
        <w:jc w:val="both"/>
        <w:rPr>
          <w:rFonts w:ascii="Cambria" w:hAnsi="Cambria" w:cs="Arial"/>
          <w:b/>
          <w:sz w:val="22"/>
          <w:szCs w:val="22"/>
          <w:u w:val="single"/>
        </w:rPr>
      </w:pPr>
      <w:r w:rsidRPr="00313B05">
        <w:rPr>
          <w:rFonts w:ascii="Cambria" w:hAnsi="Cambria" w:cs="Arial"/>
          <w:b/>
          <w:sz w:val="22"/>
          <w:szCs w:val="22"/>
          <w:u w:val="single"/>
        </w:rPr>
        <w:t>Nem minősül jövedelemnek</w:t>
      </w:r>
      <w:r w:rsidR="00FF625D">
        <w:rPr>
          <w:rFonts w:ascii="Cambria" w:hAnsi="Cambria" w:cs="Arial"/>
          <w:b/>
          <w:sz w:val="22"/>
          <w:szCs w:val="22"/>
          <w:u w:val="single"/>
        </w:rPr>
        <w:t>:</w:t>
      </w:r>
    </w:p>
    <w:p w14:paraId="76363C2D" w14:textId="05AE9F61" w:rsidR="00CC4935" w:rsidRPr="00E63125" w:rsidRDefault="00CC4935" w:rsidP="00CC4935">
      <w:pPr>
        <w:pStyle w:val="Szvegtrzs"/>
        <w:numPr>
          <w:ilvl w:val="0"/>
          <w:numId w:val="9"/>
        </w:numPr>
        <w:spacing w:before="120"/>
        <w:rPr>
          <w:rFonts w:ascii="Cambria" w:hAnsi="Cambria" w:cs="Arial"/>
          <w:snapToGrid w:val="0"/>
          <w:sz w:val="22"/>
          <w:szCs w:val="22"/>
        </w:rPr>
      </w:pPr>
      <w:r w:rsidRPr="00313B05">
        <w:rPr>
          <w:rFonts w:ascii="Cambria" w:hAnsi="Cambria" w:cs="Arial"/>
          <w:sz w:val="22"/>
          <w:szCs w:val="22"/>
          <w:lang w:val="en"/>
        </w:rPr>
        <w:t xml:space="preserve">a </w:t>
      </w:r>
      <w:r w:rsidRPr="00E63125">
        <w:rPr>
          <w:rFonts w:ascii="Cambria" w:hAnsi="Cambria" w:cs="Arial"/>
          <w:sz w:val="22"/>
          <w:szCs w:val="22"/>
        </w:rPr>
        <w:t>rendkívüli települési támogatás,</w:t>
      </w:r>
      <w:r w:rsidR="00480342" w:rsidRPr="00E63125">
        <w:rPr>
          <w:rFonts w:ascii="Cambria" w:hAnsi="Cambria" w:cs="Arial"/>
          <w:sz w:val="22"/>
          <w:szCs w:val="22"/>
        </w:rPr>
        <w:t xml:space="preserve"> </w:t>
      </w:r>
      <w:r w:rsidRPr="00E63125">
        <w:rPr>
          <w:rFonts w:ascii="Cambria" w:hAnsi="Cambria" w:cs="Arial"/>
          <w:sz w:val="22"/>
          <w:szCs w:val="22"/>
        </w:rPr>
        <w:t>valamint a lakhatáshoz kapcsolódó rendszeres kiadások viseléséhez, a gyógyszerkiadások viseléséhez és a lakhatási kiadásokhoz kapcsolódó hátralékot felhalmozó személyek részére nyújtott települési támogatás</w:t>
      </w:r>
      <w:r w:rsidRPr="00E63125">
        <w:rPr>
          <w:rFonts w:ascii="Cambria" w:hAnsi="Cambria" w:cs="Arial"/>
          <w:snapToGrid w:val="0"/>
          <w:sz w:val="22"/>
          <w:szCs w:val="22"/>
        </w:rPr>
        <w:t>,</w:t>
      </w:r>
    </w:p>
    <w:p w14:paraId="4237BED2" w14:textId="21574377"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rendkívüli gyermekvédelmi támogatás, a gyermekek védelméről és a gyámügyi igazgatásról szóló 1997. évi XXXI. törvény 20/A. §-a szerinti támogatás, a 20/B. §-ának (4)-(5) bekezdése szerinti pótlék, a nevelőszülők számára fizetett nevelési díj és külön ellátmány,</w:t>
      </w:r>
    </w:p>
    <w:p w14:paraId="6FA05F42" w14:textId="1BDD9F8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az anyasági támogatás,</w:t>
      </w:r>
    </w:p>
    <w:p w14:paraId="767364DA" w14:textId="5B44565E"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w:t>
      </w:r>
      <w:r w:rsidR="006505D3" w:rsidRPr="002919A3">
        <w:rPr>
          <w:rFonts w:ascii="Cambria" w:hAnsi="Cambria" w:cs="Arial"/>
          <w:sz w:val="22"/>
          <w:szCs w:val="22"/>
        </w:rPr>
        <w:t xml:space="preserve">a nyugdíjprémium, az egyszeri juttatás, </w:t>
      </w:r>
      <w:r w:rsidRPr="002919A3">
        <w:rPr>
          <w:rFonts w:ascii="Cambria" w:hAnsi="Cambria" w:cs="Arial"/>
          <w:snapToGrid w:val="0"/>
          <w:sz w:val="22"/>
          <w:szCs w:val="22"/>
        </w:rPr>
        <w:t>a tizenharmadik havi nyugdíj</w:t>
      </w:r>
      <w:r w:rsidR="006505D3" w:rsidRPr="002919A3">
        <w:rPr>
          <w:rFonts w:ascii="Cambria" w:hAnsi="Cambria" w:cs="Arial"/>
          <w:sz w:val="22"/>
          <w:szCs w:val="22"/>
        </w:rPr>
        <w:t>, a tizenharmadik havi ellátás</w:t>
      </w:r>
      <w:r w:rsidRPr="002919A3">
        <w:rPr>
          <w:rFonts w:ascii="Cambria" w:hAnsi="Cambria" w:cs="Arial"/>
          <w:snapToGrid w:val="0"/>
          <w:sz w:val="22"/>
          <w:szCs w:val="22"/>
        </w:rPr>
        <w:t xml:space="preserve"> és a szépkorúak jubileumi juttatása,</w:t>
      </w:r>
    </w:p>
    <w:p w14:paraId="43F10564" w14:textId="3532380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fogadó szervezet által az önkéntesnek külön törvény alapján biztosított juttatás,</w:t>
      </w:r>
    </w:p>
    <w:p w14:paraId="1BB95916" w14:textId="26609B56" w:rsidR="00DF3965" w:rsidRPr="002919A3" w:rsidRDefault="00FB30FA"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egyszerűsített foglalkoztatásról szóló</w:t>
      </w:r>
      <w:r w:rsidR="00FF0309">
        <w:rPr>
          <w:rFonts w:ascii="Cambria" w:hAnsi="Cambria" w:cs="Arial"/>
          <w:snapToGrid w:val="0"/>
          <w:sz w:val="22"/>
          <w:szCs w:val="22"/>
        </w:rPr>
        <w:t xml:space="preserve"> </w:t>
      </w:r>
      <w:r w:rsidR="00FF0309">
        <w:rPr>
          <w:rFonts w:ascii="Cambria" w:hAnsi="Cambria"/>
          <w:sz w:val="22"/>
          <w:szCs w:val="22"/>
        </w:rPr>
        <w:t>2010. évi LXXV.</w:t>
      </w:r>
      <w:r w:rsidRPr="002919A3">
        <w:rPr>
          <w:rFonts w:ascii="Cambria" w:hAnsi="Cambria" w:cs="Arial"/>
          <w:snapToGrid w:val="0"/>
          <w:sz w:val="22"/>
          <w:szCs w:val="22"/>
        </w:rPr>
        <w:t xml:space="preserve">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 házi segítségnyújtás keretében társadalmi gondozásért kapott tiszteletdíj,</w:t>
      </w:r>
    </w:p>
    <w:p w14:paraId="542678B1" w14:textId="4EE6B52B" w:rsidR="00DF3965" w:rsidRPr="002919A3" w:rsidRDefault="00DF3965" w:rsidP="0032664F">
      <w:pPr>
        <w:pStyle w:val="Szvegtrzs"/>
        <w:numPr>
          <w:ilvl w:val="0"/>
          <w:numId w:val="9"/>
        </w:numPr>
        <w:spacing w:before="120"/>
        <w:rPr>
          <w:rFonts w:ascii="Cambria" w:hAnsi="Cambria" w:cs="Arial"/>
          <w:sz w:val="22"/>
          <w:szCs w:val="22"/>
        </w:rPr>
      </w:pPr>
      <w:r w:rsidRPr="002919A3">
        <w:rPr>
          <w:rFonts w:ascii="Cambria" w:hAnsi="Cambria" w:cs="Arial"/>
          <w:snapToGrid w:val="0"/>
          <w:sz w:val="22"/>
          <w:szCs w:val="22"/>
        </w:rPr>
        <w:t xml:space="preserve"> az energiafelhasználáshoz</w:t>
      </w:r>
      <w:r w:rsidRPr="002919A3">
        <w:rPr>
          <w:rFonts w:ascii="Cambria" w:hAnsi="Cambria" w:cs="Arial"/>
          <w:sz w:val="22"/>
          <w:szCs w:val="22"/>
        </w:rPr>
        <w:t xml:space="preserve"> nyújtott támogatás</w:t>
      </w:r>
      <w:r w:rsidR="00E903C2" w:rsidRPr="002919A3">
        <w:rPr>
          <w:rFonts w:ascii="Cambria" w:hAnsi="Cambria" w:cs="Arial"/>
          <w:sz w:val="22"/>
          <w:szCs w:val="22"/>
        </w:rPr>
        <w:t>,</w:t>
      </w:r>
    </w:p>
    <w:p w14:paraId="0DCF6F5A" w14:textId="4FB36408" w:rsidR="00A574BF" w:rsidRPr="002919A3" w:rsidRDefault="00C47D7B" w:rsidP="007165D8">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szociális szövetkezet</w:t>
      </w:r>
      <w:r w:rsidR="00000AE7" w:rsidRPr="002919A3">
        <w:rPr>
          <w:rFonts w:ascii="Cambria" w:hAnsi="Cambria" w:cs="Arial"/>
          <w:snapToGrid w:val="0"/>
          <w:sz w:val="22"/>
          <w:szCs w:val="22"/>
        </w:rPr>
        <w:t xml:space="preserve"> tagja által,</w:t>
      </w:r>
      <w:r w:rsidR="007165D8" w:rsidRPr="002919A3">
        <w:rPr>
          <w:rFonts w:ascii="Cambria" w:hAnsi="Cambria" w:cs="Arial"/>
          <w:snapToGrid w:val="0"/>
          <w:sz w:val="22"/>
          <w:szCs w:val="22"/>
        </w:rPr>
        <w:t xml:space="preserve"> a közérdekű nyugdíjas szövetkezet öregségi nyugdíjban</w:t>
      </w:r>
      <w:r w:rsidR="00A60C8A" w:rsidRPr="002919A3">
        <w:rPr>
          <w:rFonts w:ascii="Cambria" w:hAnsi="Cambria" w:cs="Arial"/>
          <w:snapToGrid w:val="0"/>
          <w:sz w:val="22"/>
          <w:szCs w:val="22"/>
        </w:rPr>
        <w:t xml:space="preserve"> vagy átmeneti bányászjáradékban</w:t>
      </w:r>
      <w:r w:rsidR="007165D8" w:rsidRPr="002919A3">
        <w:rPr>
          <w:rFonts w:ascii="Cambria" w:hAnsi="Cambria" w:cs="Arial"/>
          <w:snapToGrid w:val="0"/>
          <w:sz w:val="22"/>
          <w:szCs w:val="22"/>
        </w:rPr>
        <w:t xml:space="preserve"> részesülő</w:t>
      </w:r>
      <w:r w:rsidR="007165D8" w:rsidRPr="002919A3" w:rsidDel="007165D8">
        <w:rPr>
          <w:rFonts w:ascii="Cambria" w:hAnsi="Cambria" w:cs="Arial"/>
          <w:snapToGrid w:val="0"/>
          <w:sz w:val="22"/>
          <w:szCs w:val="22"/>
        </w:rPr>
        <w:t xml:space="preserve"> </w:t>
      </w:r>
      <w:r w:rsidRPr="002919A3">
        <w:rPr>
          <w:rFonts w:ascii="Cambria" w:hAnsi="Cambria" w:cs="Arial"/>
          <w:snapToGrid w:val="0"/>
          <w:sz w:val="22"/>
          <w:szCs w:val="22"/>
        </w:rPr>
        <w:t>tagja által</w:t>
      </w:r>
      <w:r w:rsidR="00000AE7" w:rsidRPr="002919A3">
        <w:rPr>
          <w:rFonts w:ascii="Cambria" w:hAnsi="Cambria" w:cs="Arial"/>
          <w:snapToGrid w:val="0"/>
          <w:sz w:val="22"/>
          <w:szCs w:val="22"/>
        </w:rPr>
        <w:t>,</w:t>
      </w:r>
      <w:r w:rsidRPr="002919A3">
        <w:rPr>
          <w:rFonts w:ascii="Cambria" w:hAnsi="Cambria" w:cs="Arial"/>
          <w:snapToGrid w:val="0"/>
          <w:sz w:val="22"/>
          <w:szCs w:val="22"/>
        </w:rPr>
        <w:t xml:space="preserve"> </w:t>
      </w:r>
      <w:r w:rsidR="00000AE7" w:rsidRPr="002919A3">
        <w:rPr>
          <w:rFonts w:ascii="Cambria" w:hAnsi="Cambria" w:cs="Arial"/>
          <w:sz w:val="22"/>
          <w:szCs w:val="22"/>
        </w:rPr>
        <w:t>valamint a kisgyermekkel otthon lévők szövetkezetének nem nagyszülőként gyermekgondozási díjban vagy gyermekgondozást segítő ellátásban részesülő tagja által</w:t>
      </w:r>
      <w:r w:rsidR="00000AE7" w:rsidRPr="002919A3">
        <w:rPr>
          <w:rFonts w:ascii="Cambria" w:hAnsi="Cambria" w:cs="Arial"/>
          <w:snapToGrid w:val="0"/>
          <w:sz w:val="22"/>
          <w:szCs w:val="22"/>
        </w:rPr>
        <w:t xml:space="preserve"> </w:t>
      </w:r>
      <w:r w:rsidRPr="002919A3">
        <w:rPr>
          <w:rFonts w:ascii="Cambria" w:hAnsi="Cambria" w:cs="Arial"/>
          <w:snapToGrid w:val="0"/>
          <w:sz w:val="22"/>
          <w:szCs w:val="22"/>
        </w:rPr>
        <w:t xml:space="preserve">a szövetkezetben végzett tevékenység ellenértékeként megszerzett, </w:t>
      </w:r>
      <w:r w:rsidR="001157DB">
        <w:rPr>
          <w:rFonts w:ascii="Cambria" w:hAnsi="Cambria" w:cs="Arial"/>
          <w:snapToGrid w:val="0"/>
          <w:sz w:val="22"/>
          <w:szCs w:val="22"/>
        </w:rPr>
        <w:t>a</w:t>
      </w:r>
      <w:r w:rsidR="00DA3407">
        <w:rPr>
          <w:rFonts w:ascii="Cambria" w:hAnsi="Cambria" w:cs="Arial"/>
          <w:snapToGrid w:val="0"/>
          <w:sz w:val="22"/>
          <w:szCs w:val="22"/>
        </w:rPr>
        <w:t xml:space="preserve">z </w:t>
      </w:r>
      <w:proofErr w:type="spellStart"/>
      <w:r w:rsidR="00DA3407">
        <w:rPr>
          <w:rFonts w:ascii="Cambria" w:hAnsi="Cambria" w:cs="Arial"/>
          <w:snapToGrid w:val="0"/>
          <w:sz w:val="22"/>
          <w:szCs w:val="22"/>
        </w:rPr>
        <w:t>Szjatv</w:t>
      </w:r>
      <w:proofErr w:type="spellEnd"/>
      <w:r w:rsidR="00DA3407">
        <w:rPr>
          <w:rFonts w:ascii="Cambria" w:hAnsi="Cambria" w:cs="Arial"/>
          <w:snapToGrid w:val="0"/>
          <w:sz w:val="22"/>
          <w:szCs w:val="22"/>
        </w:rPr>
        <w:t>.</w:t>
      </w:r>
      <w:r w:rsidR="001157DB">
        <w:rPr>
          <w:rFonts w:ascii="Cambria" w:hAnsi="Cambria" w:cs="Arial"/>
          <w:snapToGrid w:val="0"/>
          <w:sz w:val="22"/>
          <w:szCs w:val="22"/>
        </w:rPr>
        <w:t xml:space="preserve"> </w:t>
      </w:r>
      <w:r w:rsidRPr="002919A3">
        <w:rPr>
          <w:rFonts w:ascii="Cambria" w:hAnsi="Cambria" w:cs="Arial"/>
          <w:snapToGrid w:val="0"/>
          <w:sz w:val="22"/>
          <w:szCs w:val="22"/>
        </w:rPr>
        <w:t>alapján adómentes bevétel</w:t>
      </w:r>
      <w:r w:rsidR="00E903C2" w:rsidRPr="002919A3">
        <w:rPr>
          <w:rFonts w:ascii="Cambria" w:hAnsi="Cambria" w:cs="Arial"/>
          <w:snapToGrid w:val="0"/>
          <w:sz w:val="22"/>
          <w:szCs w:val="22"/>
        </w:rPr>
        <w:t>,</w:t>
      </w:r>
    </w:p>
    <w:p w14:paraId="3FA788A4" w14:textId="3BAAAF43" w:rsidR="00A574BF" w:rsidRPr="002919A3"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26822D49" w14:textId="77777777" w:rsidR="00316244"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lastRenderedPageBreak/>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316244">
        <w:rPr>
          <w:rFonts w:ascii="Cambria" w:hAnsi="Cambria" w:cs="Arial"/>
          <w:snapToGrid w:val="0"/>
          <w:sz w:val="22"/>
          <w:szCs w:val="22"/>
        </w:rPr>
        <w:t>,</w:t>
      </w:r>
    </w:p>
    <w:p w14:paraId="190CB4AA" w14:textId="72602B26" w:rsidR="00C47D7B" w:rsidRPr="00316244" w:rsidRDefault="00316244" w:rsidP="00A574BF">
      <w:pPr>
        <w:pStyle w:val="Szvegtrzs"/>
        <w:numPr>
          <w:ilvl w:val="0"/>
          <w:numId w:val="9"/>
        </w:numPr>
        <w:spacing w:before="120"/>
        <w:rPr>
          <w:rFonts w:ascii="Cambria" w:hAnsi="Cambria" w:cs="Arial"/>
          <w:snapToGrid w:val="0"/>
          <w:sz w:val="22"/>
          <w:szCs w:val="22"/>
        </w:rPr>
      </w:pPr>
      <w:r w:rsidRPr="00316244">
        <w:rPr>
          <w:rFonts w:ascii="Cambria" w:hAnsi="Cambria"/>
          <w:sz w:val="22"/>
          <w:szCs w:val="22"/>
        </w:rPr>
        <w:t xml:space="preserve">az </w:t>
      </w:r>
      <w:proofErr w:type="spellStart"/>
      <w:r w:rsidRPr="00316244">
        <w:rPr>
          <w:rFonts w:ascii="Cambria" w:hAnsi="Cambria"/>
          <w:sz w:val="22"/>
          <w:szCs w:val="22"/>
        </w:rPr>
        <w:t>Szjatv</w:t>
      </w:r>
      <w:proofErr w:type="spellEnd"/>
      <w:r w:rsidRPr="00316244">
        <w:rPr>
          <w:rFonts w:ascii="Cambria" w:hAnsi="Cambria"/>
          <w:sz w:val="22"/>
          <w:szCs w:val="22"/>
        </w:rPr>
        <w:t xml:space="preserve">. 7. § (1) bekezdés </w:t>
      </w:r>
      <w:proofErr w:type="gramStart"/>
      <w:r w:rsidRPr="00316244">
        <w:rPr>
          <w:rFonts w:ascii="Cambria" w:hAnsi="Cambria"/>
          <w:i/>
          <w:iCs/>
          <w:sz w:val="22"/>
          <w:szCs w:val="22"/>
        </w:rPr>
        <w:t>b)-</w:t>
      </w:r>
      <w:proofErr w:type="gramEnd"/>
      <w:r w:rsidRPr="00316244">
        <w:rPr>
          <w:rFonts w:ascii="Cambria" w:hAnsi="Cambria"/>
          <w:i/>
          <w:iCs/>
          <w:sz w:val="22"/>
          <w:szCs w:val="22"/>
        </w:rPr>
        <w:t xml:space="preserve">z) </w:t>
      </w:r>
      <w:r w:rsidRPr="00316244">
        <w:rPr>
          <w:rFonts w:ascii="Cambria" w:hAnsi="Cambria"/>
          <w:sz w:val="22"/>
          <w:szCs w:val="22"/>
        </w:rPr>
        <w:t>pontja szerinti bevétel</w:t>
      </w:r>
      <w:r w:rsidR="00A574BF" w:rsidRPr="00316244">
        <w:rPr>
          <w:rFonts w:ascii="Cambria" w:hAnsi="Cambria" w:cs="Arial"/>
          <w:snapToGrid w:val="0"/>
          <w:sz w:val="22"/>
          <w:szCs w:val="22"/>
        </w:rPr>
        <w:t>.</w:t>
      </w:r>
    </w:p>
    <w:p w14:paraId="75ECD0A1" w14:textId="369040BB" w:rsidR="00C47D7B" w:rsidRDefault="00C47D7B" w:rsidP="004E2323">
      <w:pPr>
        <w:autoSpaceDE w:val="0"/>
        <w:autoSpaceDN w:val="0"/>
        <w:adjustRightInd w:val="0"/>
        <w:ind w:left="612" w:hanging="204"/>
        <w:jc w:val="both"/>
        <w:rPr>
          <w:rFonts w:ascii="Cambria" w:hAnsi="Cambria" w:cs="Arial"/>
          <w:sz w:val="22"/>
          <w:szCs w:val="22"/>
        </w:rPr>
      </w:pPr>
    </w:p>
    <w:p w14:paraId="5710271D" w14:textId="77777777" w:rsidR="00380E3D" w:rsidRPr="002919A3" w:rsidRDefault="00380E3D" w:rsidP="004E2323">
      <w:pPr>
        <w:autoSpaceDE w:val="0"/>
        <w:autoSpaceDN w:val="0"/>
        <w:adjustRightInd w:val="0"/>
        <w:ind w:left="612" w:hanging="204"/>
        <w:jc w:val="both"/>
        <w:rPr>
          <w:rFonts w:ascii="Cambria" w:hAnsi="Cambria" w:cs="Arial"/>
          <w:sz w:val="22"/>
          <w:szCs w:val="22"/>
        </w:rPr>
      </w:pPr>
    </w:p>
    <w:p w14:paraId="54BF2878" w14:textId="77777777" w:rsidR="00DF3965" w:rsidRPr="002919A3" w:rsidRDefault="00DF3965" w:rsidP="00CE1308">
      <w:pPr>
        <w:jc w:val="both"/>
        <w:rPr>
          <w:rFonts w:ascii="Cambria" w:hAnsi="Cambria" w:cs="Arial"/>
          <w:b/>
          <w:snapToGrid w:val="0"/>
          <w:sz w:val="22"/>
          <w:szCs w:val="22"/>
        </w:rPr>
      </w:pPr>
      <w:r w:rsidRPr="002919A3">
        <w:rPr>
          <w:rFonts w:ascii="Cambria" w:hAnsi="Cambria" w:cs="Arial"/>
          <w:b/>
          <w:sz w:val="22"/>
          <w:szCs w:val="22"/>
        </w:rPr>
        <w:t xml:space="preserve">4. </w:t>
      </w:r>
      <w:r w:rsidRPr="002919A3">
        <w:rPr>
          <w:rFonts w:ascii="Cambria" w:hAnsi="Cambria" w:cs="Arial"/>
          <w:b/>
          <w:snapToGrid w:val="0"/>
          <w:sz w:val="22"/>
          <w:szCs w:val="22"/>
        </w:rPr>
        <w:t>Adatkezelés</w:t>
      </w:r>
    </w:p>
    <w:p w14:paraId="448064C7" w14:textId="77777777" w:rsidR="00DF3965" w:rsidRPr="002919A3" w:rsidRDefault="00DF3965" w:rsidP="00CE1308">
      <w:pPr>
        <w:jc w:val="both"/>
        <w:rPr>
          <w:rFonts w:ascii="Cambria" w:hAnsi="Cambria" w:cs="Arial"/>
          <w:b/>
          <w:snapToGrid w:val="0"/>
          <w:sz w:val="22"/>
          <w:szCs w:val="22"/>
        </w:rPr>
      </w:pPr>
    </w:p>
    <w:p w14:paraId="0CA6F053" w14:textId="77777777" w:rsidR="00DF3965" w:rsidRPr="002919A3" w:rsidRDefault="00DF3965" w:rsidP="00CE1308">
      <w:pPr>
        <w:jc w:val="both"/>
        <w:rPr>
          <w:rFonts w:ascii="Cambria" w:hAnsi="Cambria" w:cs="Arial"/>
          <w:snapToGrid w:val="0"/>
          <w:sz w:val="22"/>
          <w:szCs w:val="22"/>
        </w:rPr>
      </w:pPr>
      <w:r w:rsidRPr="002919A3">
        <w:rPr>
          <w:rFonts w:ascii="Cambria" w:hAnsi="Cambria"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2919A3" w:rsidRDefault="00005A68" w:rsidP="00CE1308">
      <w:pPr>
        <w:jc w:val="both"/>
        <w:rPr>
          <w:rFonts w:ascii="Cambria" w:hAnsi="Cambria" w:cs="Arial"/>
          <w:snapToGrid w:val="0"/>
          <w:sz w:val="22"/>
          <w:szCs w:val="22"/>
          <w:highlight w:val="lightGray"/>
        </w:rPr>
      </w:pPr>
    </w:p>
    <w:p w14:paraId="4F86F8BD" w14:textId="1E3783D5" w:rsidR="00E802D3" w:rsidRPr="002919A3" w:rsidRDefault="00E802D3" w:rsidP="00E802D3">
      <w:pPr>
        <w:jc w:val="both"/>
        <w:rPr>
          <w:rFonts w:ascii="Cambria" w:hAnsi="Cambria" w:cs="Arial"/>
          <w:sz w:val="22"/>
          <w:szCs w:val="22"/>
        </w:rPr>
      </w:pPr>
      <w:r w:rsidRPr="002919A3">
        <w:rPr>
          <w:rFonts w:ascii="Cambria" w:hAnsi="Cambria" w:cs="Arial"/>
          <w:sz w:val="22"/>
          <w:szCs w:val="22"/>
        </w:rPr>
        <w:t>A pályázat benyújtásával a pályázó tudomásul veszi, hogy a</w:t>
      </w:r>
      <w:r w:rsidR="006B494D">
        <w:rPr>
          <w:rFonts w:ascii="Cambria" w:hAnsi="Cambria" w:cs="Arial"/>
          <w:sz w:val="22"/>
          <w:szCs w:val="22"/>
        </w:rPr>
        <w:t>z</w:t>
      </w:r>
      <w:r w:rsidRPr="002919A3">
        <w:rPr>
          <w:rFonts w:ascii="Cambria" w:hAnsi="Cambria" w:cs="Arial"/>
          <w:sz w:val="22"/>
          <w:szCs w:val="22"/>
        </w:rPr>
        <w:t xml:space="preserve"> </w:t>
      </w:r>
      <w:r w:rsidR="006B494D">
        <w:rPr>
          <w:rFonts w:ascii="Cambria" w:hAnsi="Cambria" w:cs="Arial"/>
          <w:sz w:val="22"/>
          <w:szCs w:val="22"/>
        </w:rPr>
        <w:t>NKTK</w:t>
      </w:r>
      <w:r w:rsidRPr="002919A3">
        <w:rPr>
          <w:rFonts w:ascii="Cambria" w:hAnsi="Cambria" w:cs="Arial"/>
          <w:sz w:val="22"/>
          <w:szCs w:val="22"/>
        </w:rPr>
        <w:t>, az önkormányzatok és a felsőoktatási intézmény a pályázati dokumentációba</w:t>
      </w:r>
      <w:r>
        <w:rPr>
          <w:rFonts w:ascii="Cambria" w:hAnsi="Cambria" w:cs="Arial"/>
          <w:sz w:val="22"/>
          <w:szCs w:val="22"/>
        </w:rPr>
        <w:t>n</w:t>
      </w:r>
      <w:r w:rsidRPr="002919A3">
        <w:rPr>
          <w:rFonts w:ascii="Cambria" w:hAnsi="Cambria" w:cs="Arial"/>
          <w:sz w:val="22"/>
          <w:szCs w:val="22"/>
        </w:rPr>
        <w:t xml:space="preserve"> foglalt személyes adatait az ösztöndíjpályázat lebonyolítása és a támogatásra való jogosultság ellenőrzése céljából az ösztöndíj támogatás életciklusa alatt kezelheti a GDPR 6. cikk (1) bekezdésének </w:t>
      </w:r>
      <w:r>
        <w:rPr>
          <w:rFonts w:ascii="Cambria" w:hAnsi="Cambria" w:cs="Arial"/>
          <w:sz w:val="22"/>
          <w:szCs w:val="22"/>
        </w:rPr>
        <w:t xml:space="preserve">és </w:t>
      </w:r>
      <w:r w:rsidRPr="002919A3">
        <w:rPr>
          <w:rFonts w:ascii="Cambria" w:hAnsi="Cambria" w:cs="Arial"/>
          <w:sz w:val="22"/>
          <w:szCs w:val="22"/>
        </w:rPr>
        <w:t>e) pontjában</w:t>
      </w:r>
      <w:r w:rsidRPr="00BE7D99">
        <w:rPr>
          <w:rFonts w:ascii="Cambria" w:hAnsi="Cambria"/>
          <w:sz w:val="22"/>
          <w:szCs w:val="22"/>
        </w:rPr>
        <w:t>, valamint a 9. cikk (2) bekezdésének b) pontjába</w:t>
      </w:r>
      <w:r>
        <w:rPr>
          <w:rFonts w:ascii="Cambria" w:hAnsi="Cambria"/>
          <w:sz w:val="22"/>
          <w:szCs w:val="22"/>
        </w:rPr>
        <w:t>n</w:t>
      </w:r>
      <w:r w:rsidRPr="002919A3">
        <w:rPr>
          <w:rFonts w:ascii="Cambria" w:hAnsi="Cambria" w:cs="Arial"/>
          <w:sz w:val="22"/>
          <w:szCs w:val="22"/>
        </w:rPr>
        <w:t xml:space="preserve"> foglaltak szerint. Az adatkezelésről, az adatkezeléssel kapcsolatos jogairól, az általa igénybe vehető jogorvoslati lehetőségekről részletes tájékoztatás található a</w:t>
      </w:r>
      <w:r w:rsidR="006B494D">
        <w:rPr>
          <w:rFonts w:ascii="Cambria" w:hAnsi="Cambria" w:cs="Arial"/>
          <w:sz w:val="22"/>
          <w:szCs w:val="22"/>
        </w:rPr>
        <w:t>z</w:t>
      </w:r>
      <w:r w:rsidRPr="002919A3">
        <w:rPr>
          <w:rFonts w:ascii="Cambria" w:hAnsi="Cambria" w:cs="Arial"/>
          <w:sz w:val="22"/>
          <w:szCs w:val="22"/>
        </w:rPr>
        <w:t xml:space="preserve"> </w:t>
      </w:r>
      <w:r w:rsidR="006B494D">
        <w:rPr>
          <w:rFonts w:ascii="Cambria" w:hAnsi="Cambria" w:cs="Arial"/>
          <w:sz w:val="22"/>
          <w:szCs w:val="22"/>
        </w:rPr>
        <w:t>NKTK</w:t>
      </w:r>
      <w:r w:rsidRPr="002919A3">
        <w:rPr>
          <w:rFonts w:ascii="Cambria" w:hAnsi="Cambria" w:cs="Arial"/>
          <w:sz w:val="22"/>
          <w:szCs w:val="22"/>
        </w:rPr>
        <w:t xml:space="preserve"> honlapján az Adatvédelmi tájékoztatóban az alábbi elérhetőségen:  </w:t>
      </w:r>
    </w:p>
    <w:p w14:paraId="080141CE" w14:textId="77777777" w:rsidR="00E802D3" w:rsidRPr="002919A3" w:rsidRDefault="00E802D3" w:rsidP="00E802D3">
      <w:pPr>
        <w:jc w:val="both"/>
        <w:rPr>
          <w:rFonts w:ascii="Cambria" w:hAnsi="Cambria" w:cs="Arial"/>
          <w:sz w:val="22"/>
          <w:szCs w:val="22"/>
        </w:rPr>
      </w:pPr>
    </w:p>
    <w:p w14:paraId="353E9009" w14:textId="77777777" w:rsidR="00A179B0" w:rsidRDefault="00A179B0" w:rsidP="00A179B0">
      <w:pPr>
        <w:ind w:left="284"/>
        <w:jc w:val="both"/>
        <w:rPr>
          <w:rStyle w:val="Hiperhivatkozs"/>
          <w:sz w:val="22"/>
          <w:szCs w:val="22"/>
        </w:rPr>
      </w:pPr>
      <w:hyperlink r:id="rId9" w:history="1">
        <w:r w:rsidRPr="00B56CCD">
          <w:rPr>
            <w:rStyle w:val="Hiperhivatkozs"/>
          </w:rPr>
          <w:t>https://emet.gov.hu/app/uploads/2024/04/Adatkezelesi-tajekoztato-Palyazatokhoz-es-tamogatasokhoz-kapcsolodo-adatkezelesrol_2024_0415.pdf</w:t>
        </w:r>
      </w:hyperlink>
    </w:p>
    <w:p w14:paraId="0814AAC2" w14:textId="77777777" w:rsidR="00EF5AE2" w:rsidRPr="002919A3" w:rsidRDefault="00EF5AE2" w:rsidP="00005A68">
      <w:pPr>
        <w:jc w:val="both"/>
        <w:rPr>
          <w:rFonts w:ascii="Cambria" w:hAnsi="Cambria" w:cs="Arial"/>
          <w:sz w:val="22"/>
          <w:szCs w:val="22"/>
          <w:highlight w:val="lightGray"/>
        </w:rPr>
      </w:pPr>
    </w:p>
    <w:p w14:paraId="67B27096" w14:textId="5AAF82E6" w:rsidR="00DF3965" w:rsidRPr="002919A3" w:rsidRDefault="00DF3965">
      <w:pPr>
        <w:pStyle w:val="Szvegtrzs"/>
        <w:rPr>
          <w:rFonts w:ascii="Cambria" w:hAnsi="Cambria" w:cs="Arial"/>
          <w:snapToGrid w:val="0"/>
          <w:sz w:val="22"/>
          <w:szCs w:val="22"/>
        </w:rPr>
      </w:pPr>
      <w:r w:rsidRPr="002919A3">
        <w:rPr>
          <w:rFonts w:ascii="Cambria" w:hAnsi="Cambria" w:cs="Arial"/>
          <w:snapToGrid w:val="0"/>
          <w:sz w:val="22"/>
          <w:szCs w:val="22"/>
        </w:rPr>
        <w:t xml:space="preserve">A pályázók büntetőjogi felelősségük tudatában kijelentik, hogy a pályázati űrlap benyújtásakor </w:t>
      </w:r>
      <w:r w:rsidR="00A60C8A" w:rsidRPr="002919A3">
        <w:rPr>
          <w:rFonts w:ascii="Cambria" w:hAnsi="Cambria" w:cs="Arial"/>
          <w:snapToGrid w:val="0"/>
          <w:sz w:val="22"/>
          <w:szCs w:val="22"/>
        </w:rPr>
        <w:t xml:space="preserve">felsőfokú végzettséggel nem rendelkeznek, </w:t>
      </w:r>
      <w:r w:rsidRPr="002919A3">
        <w:rPr>
          <w:rFonts w:ascii="Cambria" w:hAnsi="Cambria" w:cs="Arial"/>
          <w:snapToGrid w:val="0"/>
          <w:sz w:val="22"/>
          <w:szCs w:val="22"/>
        </w:rPr>
        <w:t xml:space="preserve">felsőoktatási intézménybe még nem nyertek felvételt. </w:t>
      </w:r>
    </w:p>
    <w:p w14:paraId="39A5244D" w14:textId="77777777" w:rsidR="00005A68" w:rsidRPr="002919A3" w:rsidRDefault="00005A68">
      <w:pPr>
        <w:pStyle w:val="Szvegtrzs"/>
        <w:rPr>
          <w:rFonts w:ascii="Cambria" w:hAnsi="Cambria" w:cs="Arial"/>
          <w:snapToGrid w:val="0"/>
          <w:sz w:val="22"/>
          <w:szCs w:val="22"/>
        </w:rPr>
      </w:pPr>
    </w:p>
    <w:p w14:paraId="43960B3A" w14:textId="77777777" w:rsidR="00DF3965" w:rsidRPr="002919A3" w:rsidRDefault="00DF3965">
      <w:pPr>
        <w:jc w:val="both"/>
        <w:rPr>
          <w:rFonts w:ascii="Cambria" w:hAnsi="Cambria" w:cs="Arial"/>
          <w:sz w:val="22"/>
          <w:szCs w:val="22"/>
        </w:rPr>
      </w:pPr>
    </w:p>
    <w:p w14:paraId="6E3976A6" w14:textId="77777777" w:rsidR="00DF3965" w:rsidRPr="002919A3" w:rsidRDefault="00DF3965">
      <w:pPr>
        <w:jc w:val="both"/>
        <w:rPr>
          <w:rFonts w:ascii="Cambria" w:hAnsi="Cambria" w:cs="Arial"/>
          <w:b/>
          <w:sz w:val="22"/>
          <w:szCs w:val="22"/>
        </w:rPr>
      </w:pPr>
      <w:r w:rsidRPr="002919A3">
        <w:rPr>
          <w:rFonts w:ascii="Cambria" w:hAnsi="Cambria" w:cs="Arial"/>
          <w:b/>
          <w:sz w:val="22"/>
          <w:szCs w:val="22"/>
        </w:rPr>
        <w:t>5. A pályázat elbírálása</w:t>
      </w:r>
    </w:p>
    <w:p w14:paraId="2D89C28E" w14:textId="77777777" w:rsidR="00DF3965" w:rsidRPr="002919A3" w:rsidRDefault="00DF3965">
      <w:pPr>
        <w:jc w:val="both"/>
        <w:rPr>
          <w:rFonts w:ascii="Cambria" w:hAnsi="Cambria" w:cs="Arial"/>
          <w:sz w:val="22"/>
          <w:szCs w:val="22"/>
        </w:rPr>
      </w:pPr>
    </w:p>
    <w:p w14:paraId="6E608C45" w14:textId="372B1BEF" w:rsidR="00114BBC" w:rsidRPr="005909B8" w:rsidRDefault="00114BBC" w:rsidP="00114BBC">
      <w:pPr>
        <w:jc w:val="both"/>
        <w:rPr>
          <w:rFonts w:ascii="Cambria" w:hAnsi="Cambria" w:cs="Arial"/>
          <w:color w:val="FF0000"/>
          <w:sz w:val="22"/>
          <w:szCs w:val="22"/>
        </w:rPr>
      </w:pPr>
      <w:r w:rsidRPr="002919A3">
        <w:rPr>
          <w:rFonts w:ascii="Cambria" w:hAnsi="Cambria" w:cs="Arial"/>
          <w:sz w:val="22"/>
          <w:szCs w:val="22"/>
        </w:rPr>
        <w:t xml:space="preserve">A beérkezett pályázatokat az illetékes települési önkormányzat bírálja el </w:t>
      </w:r>
      <w:r w:rsidR="005909B8" w:rsidRPr="005909B8">
        <w:rPr>
          <w:rFonts w:ascii="Cambria" w:hAnsi="Cambria" w:cs="Arial"/>
          <w:sz w:val="22"/>
          <w:szCs w:val="22"/>
        </w:rPr>
        <w:t>2025. január 6. napjáig</w:t>
      </w:r>
      <w:r w:rsidRPr="005909B8">
        <w:rPr>
          <w:rFonts w:ascii="Cambria" w:hAnsi="Cambria" w:cs="Arial"/>
          <w:sz w:val="22"/>
          <w:szCs w:val="22"/>
        </w:rPr>
        <w:t>:</w:t>
      </w:r>
    </w:p>
    <w:p w14:paraId="08F21467" w14:textId="77777777" w:rsidR="00114BBC" w:rsidRPr="002919A3" w:rsidRDefault="00114BBC" w:rsidP="00114BBC">
      <w:pPr>
        <w:jc w:val="both"/>
        <w:rPr>
          <w:rFonts w:ascii="Cambria" w:hAnsi="Cambria" w:cs="Arial"/>
          <w:sz w:val="22"/>
          <w:szCs w:val="22"/>
        </w:rPr>
      </w:pPr>
    </w:p>
    <w:p w14:paraId="4C0433F7" w14:textId="352BFE82" w:rsidR="00114BBC" w:rsidRPr="002919A3" w:rsidRDefault="00CE05D2" w:rsidP="00681A4F">
      <w:pPr>
        <w:ind w:left="426"/>
        <w:jc w:val="both"/>
        <w:rPr>
          <w:rFonts w:ascii="Cambria" w:hAnsi="Cambria" w:cs="Arial"/>
          <w:sz w:val="22"/>
          <w:szCs w:val="22"/>
        </w:rPr>
      </w:pPr>
      <w:r w:rsidRPr="002919A3">
        <w:rPr>
          <w:rFonts w:ascii="Cambria" w:hAnsi="Cambria" w:cs="Arial"/>
          <w:sz w:val="22"/>
          <w:szCs w:val="22"/>
        </w:rPr>
        <w:t xml:space="preserve">a) </w:t>
      </w:r>
      <w:r w:rsidR="004C6C96" w:rsidRPr="002919A3">
        <w:rPr>
          <w:rFonts w:ascii="Cambria" w:hAnsi="Cambria" w:cs="Arial"/>
          <w:sz w:val="22"/>
          <w:szCs w:val="22"/>
        </w:rPr>
        <w:t>a</w:t>
      </w:r>
      <w:r w:rsidR="00114BBC" w:rsidRPr="002919A3">
        <w:rPr>
          <w:rFonts w:ascii="Cambria" w:hAnsi="Cambria"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114BBC" w:rsidRPr="003856E6">
        <w:rPr>
          <w:rFonts w:ascii="Cambria" w:hAnsi="Cambria" w:cs="Arial"/>
          <w:sz w:val="22"/>
          <w:szCs w:val="22"/>
        </w:rPr>
        <w:t xml:space="preserve">A hiánypótlási </w:t>
      </w:r>
      <w:del w:id="5" w:author="DELL" w:date="2024-10-15T08:32:00Z" w16du:dateUtc="2024-10-15T06:32:00Z">
        <w:r w:rsidR="00114BBC" w:rsidRPr="003856E6" w:rsidDel="00065F0B">
          <w:rPr>
            <w:rFonts w:ascii="Cambria" w:hAnsi="Cambria" w:cs="Arial"/>
            <w:sz w:val="22"/>
            <w:szCs w:val="22"/>
          </w:rPr>
          <w:delText>határidő</w:delText>
        </w:r>
        <w:r w:rsidR="00114BBC" w:rsidRPr="002E09EC" w:rsidDel="00065F0B">
          <w:rPr>
            <w:rFonts w:ascii="Cambria" w:hAnsi="Cambria" w:cs="Arial"/>
            <w:sz w:val="22"/>
            <w:szCs w:val="22"/>
          </w:rPr>
          <w:delText xml:space="preserve">: </w:delText>
        </w:r>
        <w:r w:rsidR="00114BBC" w:rsidRPr="00FB2FEB" w:rsidDel="00065F0B">
          <w:rPr>
            <w:rFonts w:ascii="Cambria" w:hAnsi="Cambria" w:cs="Arial"/>
            <w:sz w:val="22"/>
            <w:szCs w:val="22"/>
          </w:rPr>
          <w:delText>….</w:delText>
        </w:r>
      </w:del>
      <w:ins w:id="6" w:author="DELL" w:date="2024-10-15T08:32:00Z" w16du:dateUtc="2024-10-15T06:32:00Z">
        <w:r w:rsidR="00065F0B" w:rsidRPr="003856E6">
          <w:rPr>
            <w:rFonts w:ascii="Cambria" w:hAnsi="Cambria" w:cs="Arial"/>
            <w:sz w:val="22"/>
            <w:szCs w:val="22"/>
          </w:rPr>
          <w:t>határidő</w:t>
        </w:r>
        <w:r w:rsidR="00065F0B" w:rsidRPr="002E09EC">
          <w:rPr>
            <w:rFonts w:ascii="Cambria" w:hAnsi="Cambria" w:cs="Arial"/>
            <w:sz w:val="22"/>
            <w:szCs w:val="22"/>
          </w:rPr>
          <w:t xml:space="preserve">: </w:t>
        </w:r>
        <w:r w:rsidR="00065F0B" w:rsidRPr="00FB2FEB">
          <w:rPr>
            <w:rFonts w:ascii="Cambria" w:hAnsi="Cambria" w:cs="Arial"/>
            <w:sz w:val="22"/>
            <w:szCs w:val="22"/>
          </w:rPr>
          <w:t>…</w:t>
        </w:r>
      </w:ins>
      <w:r w:rsidR="00114BBC" w:rsidRPr="00FB2FEB">
        <w:rPr>
          <w:rFonts w:ascii="Cambria" w:hAnsi="Cambria" w:cs="Arial"/>
          <w:sz w:val="22"/>
          <w:szCs w:val="22"/>
        </w:rPr>
        <w:t>.</w:t>
      </w:r>
      <w:r w:rsidR="00114BBC" w:rsidRPr="003856E6">
        <w:rPr>
          <w:rFonts w:ascii="Cambria" w:hAnsi="Cambria" w:cs="Arial"/>
          <w:sz w:val="22"/>
          <w:szCs w:val="22"/>
        </w:rPr>
        <w:t xml:space="preserve"> nap</w:t>
      </w:r>
      <w:r w:rsidR="005A540C" w:rsidRPr="003856E6">
        <w:rPr>
          <w:rFonts w:ascii="Cambria" w:hAnsi="Cambria" w:cs="Arial"/>
          <w:sz w:val="22"/>
          <w:szCs w:val="22"/>
        </w:rPr>
        <w:t>;</w:t>
      </w:r>
    </w:p>
    <w:p w14:paraId="584A7A4C" w14:textId="0EA33539" w:rsidR="00114BBC"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b) </w:t>
      </w:r>
      <w:r w:rsidR="00BA2F10" w:rsidRPr="002919A3">
        <w:rPr>
          <w:rFonts w:ascii="Cambria" w:hAnsi="Cambria" w:cs="Arial"/>
          <w:snapToGrid w:val="0"/>
          <w:sz w:val="22"/>
          <w:szCs w:val="22"/>
        </w:rPr>
        <w:t>a</w:t>
      </w:r>
      <w:r w:rsidR="00114BBC" w:rsidRPr="002919A3">
        <w:rPr>
          <w:rFonts w:ascii="Cambria" w:hAnsi="Cambria"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2919A3">
        <w:rPr>
          <w:rFonts w:ascii="Cambria" w:hAnsi="Cambria" w:cs="Arial"/>
          <w:snapToGrid w:val="0"/>
          <w:sz w:val="22"/>
          <w:szCs w:val="22"/>
        </w:rPr>
        <w:t>;</w:t>
      </w:r>
    </w:p>
    <w:p w14:paraId="387C50E9" w14:textId="5F663259"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c) </w:t>
      </w:r>
      <w:r w:rsidR="00DF3965" w:rsidRPr="002919A3">
        <w:rPr>
          <w:rFonts w:ascii="Cambria" w:hAnsi="Cambria"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14:paraId="1438D8FB" w14:textId="71BF2C9E"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d) </w:t>
      </w:r>
      <w:r w:rsidR="00B77765" w:rsidRPr="002919A3">
        <w:rPr>
          <w:rFonts w:ascii="Cambria" w:hAnsi="Cambria" w:cs="Arial"/>
          <w:sz w:val="22"/>
          <w:szCs w:val="22"/>
        </w:rPr>
        <w:t>minden, határidőn belül, postai úton vagy személyesen benyújtott pályázatot befogad, minden</w:t>
      </w:r>
      <w:r w:rsidR="00B425D3">
        <w:rPr>
          <w:rFonts w:ascii="Cambria" w:hAnsi="Cambria" w:cs="Arial"/>
          <w:sz w:val="22"/>
          <w:szCs w:val="22"/>
        </w:rPr>
        <w:t>,</w:t>
      </w:r>
      <w:r w:rsidR="00B77765" w:rsidRPr="002919A3">
        <w:rPr>
          <w:rFonts w:ascii="Cambria" w:hAnsi="Cambria" w:cs="Arial"/>
          <w:sz w:val="22"/>
          <w:szCs w:val="22"/>
        </w:rPr>
        <w:t xml:space="preserve"> formailag megfelelő pályázatot érdemben elbírál, és döntését írásban indokolja;</w:t>
      </w:r>
    </w:p>
    <w:p w14:paraId="63E8E2F5" w14:textId="05A76722"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e) </w:t>
      </w:r>
      <w:r w:rsidR="00DF3965" w:rsidRPr="002919A3">
        <w:rPr>
          <w:rFonts w:ascii="Cambria" w:hAnsi="Cambria" w:cs="Arial"/>
          <w:snapToGrid w:val="0"/>
          <w:sz w:val="22"/>
          <w:szCs w:val="22"/>
        </w:rPr>
        <w:t xml:space="preserve">csak az </w:t>
      </w:r>
      <w:r w:rsidR="00EE1C63" w:rsidRPr="002919A3">
        <w:rPr>
          <w:rFonts w:ascii="Cambria" w:hAnsi="Cambria" w:cs="Arial"/>
          <w:snapToGrid w:val="0"/>
          <w:sz w:val="22"/>
          <w:szCs w:val="22"/>
        </w:rPr>
        <w:t xml:space="preserve">önkormányzat </w:t>
      </w:r>
      <w:r w:rsidR="00DF3965" w:rsidRPr="002919A3">
        <w:rPr>
          <w:rFonts w:ascii="Cambria" w:hAnsi="Cambria" w:cs="Arial"/>
          <w:snapToGrid w:val="0"/>
          <w:sz w:val="22"/>
          <w:szCs w:val="22"/>
        </w:rPr>
        <w:t>területén lakóhellyel rendelkező pályázókat részesítheti támogatásban;</w:t>
      </w:r>
    </w:p>
    <w:p w14:paraId="7857BFAB" w14:textId="677F14A8"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lastRenderedPageBreak/>
        <w:t xml:space="preserve">f) </w:t>
      </w:r>
      <w:r w:rsidR="00D038D5" w:rsidRPr="002919A3">
        <w:rPr>
          <w:rFonts w:ascii="Cambria" w:hAnsi="Cambria" w:cs="Arial"/>
          <w:snapToGrid w:val="0"/>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59610E30" w14:textId="77777777" w:rsidR="00DF3965" w:rsidRPr="002919A3" w:rsidRDefault="00DF3965" w:rsidP="00727C44">
      <w:pPr>
        <w:jc w:val="both"/>
        <w:rPr>
          <w:rFonts w:ascii="Cambria" w:hAnsi="Cambria" w:cs="Arial"/>
          <w:snapToGrid w:val="0"/>
          <w:sz w:val="22"/>
          <w:szCs w:val="22"/>
        </w:rPr>
      </w:pPr>
    </w:p>
    <w:p w14:paraId="7B6A2612" w14:textId="06CCCCF3" w:rsidR="00DF3965" w:rsidRPr="00433A77" w:rsidRDefault="009A5D26">
      <w:pPr>
        <w:jc w:val="both"/>
        <w:rPr>
          <w:rFonts w:ascii="Cambria" w:hAnsi="Cambria" w:cs="Arial"/>
          <w:sz w:val="22"/>
          <w:szCs w:val="22"/>
        </w:rPr>
      </w:pPr>
      <w:r w:rsidRPr="00433A77">
        <w:rPr>
          <w:rFonts w:ascii="Cambria" w:hAnsi="Cambria" w:cs="Arial"/>
          <w:sz w:val="22"/>
          <w:szCs w:val="22"/>
        </w:rPr>
        <w:t>A pályázó az elbíráló szerv döntése ellen fellebbezéssel nem élhet, a támogatói döntés ellen érdemben nincs helye jogorvoslatnak.</w:t>
      </w:r>
      <w:r w:rsidRPr="00433A77">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w:t>
      </w:r>
      <w:r w:rsidR="005909B8" w:rsidRPr="00433A77">
        <w:rPr>
          <w:rFonts w:ascii="Cambria" w:hAnsi="Cambria" w:cs="Arial"/>
          <w:b/>
          <w:bCs/>
          <w:sz w:val="22"/>
          <w:szCs w:val="22"/>
        </w:rPr>
        <w:t>,</w:t>
      </w:r>
      <w:r w:rsidR="005909B8" w:rsidRPr="00FB2FEB">
        <w:rPr>
          <w:rFonts w:ascii="Cambria" w:hAnsi="Cambria" w:cs="Arial"/>
          <w:b/>
          <w:bCs/>
          <w:sz w:val="22"/>
          <w:szCs w:val="22"/>
        </w:rPr>
        <w:t xml:space="preserve"> aki érdem</w:t>
      </w:r>
      <w:r w:rsidR="003F0B2D" w:rsidRPr="00FB2FEB">
        <w:rPr>
          <w:rFonts w:ascii="Cambria" w:hAnsi="Cambria" w:cs="Arial"/>
          <w:b/>
          <w:bCs/>
          <w:sz w:val="22"/>
          <w:szCs w:val="22"/>
        </w:rPr>
        <w:t>ben</w:t>
      </w:r>
      <w:r w:rsidR="005909B8" w:rsidRPr="00FB2FEB">
        <w:rPr>
          <w:rFonts w:ascii="Cambria" w:hAnsi="Cambria" w:cs="Arial"/>
          <w:b/>
          <w:bCs/>
          <w:sz w:val="22"/>
          <w:szCs w:val="22"/>
        </w:rPr>
        <w:t xml:space="preserve"> megvizsgálja a kifogást és dönt arról</w:t>
      </w:r>
      <w:r w:rsidRPr="00433A77">
        <w:rPr>
          <w:rFonts w:ascii="Cambria" w:hAnsi="Cambria" w:cs="Arial"/>
          <w:b/>
          <w:bCs/>
          <w:sz w:val="22"/>
          <w:szCs w:val="22"/>
        </w:rPr>
        <w:t>. A felmerült kifogás beérkezés</w:t>
      </w:r>
      <w:r w:rsidR="00A438E3" w:rsidRPr="00433A77">
        <w:rPr>
          <w:rFonts w:ascii="Cambria" w:hAnsi="Cambria" w:cs="Arial"/>
          <w:b/>
          <w:bCs/>
          <w:sz w:val="22"/>
          <w:szCs w:val="22"/>
        </w:rPr>
        <w:t>é</w:t>
      </w:r>
      <w:r w:rsidRPr="00433A77">
        <w:rPr>
          <w:rFonts w:ascii="Cambria" w:hAnsi="Cambria" w:cs="Arial"/>
          <w:b/>
          <w:bCs/>
          <w:sz w:val="22"/>
          <w:szCs w:val="22"/>
        </w:rPr>
        <w:t>t követő 5 napon belül az önkormányzat jegyzőjének értesítenie kell a</w:t>
      </w:r>
      <w:r w:rsidR="00046CF9" w:rsidRPr="00433A77">
        <w:rPr>
          <w:rFonts w:ascii="Cambria" w:hAnsi="Cambria" w:cs="Arial"/>
          <w:b/>
          <w:bCs/>
          <w:sz w:val="22"/>
          <w:szCs w:val="22"/>
        </w:rPr>
        <w:t>z</w:t>
      </w:r>
      <w:r w:rsidRPr="00433A77">
        <w:rPr>
          <w:rFonts w:ascii="Cambria" w:hAnsi="Cambria" w:cs="Arial"/>
          <w:b/>
          <w:bCs/>
          <w:sz w:val="22"/>
          <w:szCs w:val="22"/>
        </w:rPr>
        <w:t xml:space="preserve"> </w:t>
      </w:r>
      <w:r w:rsidR="003A138D" w:rsidRPr="00433A77">
        <w:rPr>
          <w:rFonts w:ascii="Cambria" w:hAnsi="Cambria" w:cs="Arial"/>
          <w:b/>
          <w:bCs/>
          <w:sz w:val="22"/>
          <w:szCs w:val="22"/>
        </w:rPr>
        <w:t>NKTK</w:t>
      </w:r>
      <w:r w:rsidR="00046CF9" w:rsidRPr="00433A77">
        <w:rPr>
          <w:rFonts w:ascii="Cambria" w:hAnsi="Cambria" w:cs="Arial"/>
          <w:b/>
          <w:bCs/>
          <w:sz w:val="22"/>
          <w:szCs w:val="22"/>
        </w:rPr>
        <w:t>-t</w:t>
      </w:r>
      <w:r w:rsidRPr="00433A77">
        <w:rPr>
          <w:rFonts w:ascii="Cambria" w:hAnsi="Cambria" w:cs="Arial"/>
          <w:b/>
          <w:bCs/>
          <w:sz w:val="22"/>
          <w:szCs w:val="22"/>
        </w:rPr>
        <w:t>.</w:t>
      </w:r>
    </w:p>
    <w:p w14:paraId="32436A30" w14:textId="77777777" w:rsidR="00DF3965" w:rsidRPr="002919A3" w:rsidRDefault="00DF3965">
      <w:pPr>
        <w:jc w:val="both"/>
        <w:rPr>
          <w:rFonts w:ascii="Cambria" w:hAnsi="Cambria" w:cs="Arial"/>
          <w:sz w:val="22"/>
          <w:szCs w:val="22"/>
        </w:rPr>
      </w:pPr>
    </w:p>
    <w:p w14:paraId="5F4D91C5" w14:textId="1E6D7CD2" w:rsidR="00DF3965" w:rsidRDefault="00DF3965" w:rsidP="00A91070">
      <w:pPr>
        <w:tabs>
          <w:tab w:val="num" w:pos="0"/>
        </w:tabs>
        <w:jc w:val="both"/>
        <w:rPr>
          <w:rFonts w:ascii="Cambria" w:hAnsi="Cambria" w:cs="Arial"/>
          <w:snapToGrid w:val="0"/>
          <w:sz w:val="22"/>
          <w:szCs w:val="22"/>
        </w:rPr>
      </w:pPr>
      <w:r w:rsidRPr="002919A3">
        <w:rPr>
          <w:rFonts w:ascii="Cambria" w:hAnsi="Cambria"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w:t>
      </w:r>
      <w:r w:rsidR="00EC36F3">
        <w:rPr>
          <w:rFonts w:ascii="Cambria" w:hAnsi="Cambria" w:cs="Arial"/>
          <w:sz w:val="22"/>
          <w:szCs w:val="22"/>
        </w:rPr>
        <w:t xml:space="preserve">az </w:t>
      </w:r>
      <w:r w:rsidRPr="002919A3">
        <w:rPr>
          <w:rFonts w:ascii="Cambria" w:hAnsi="Cambria" w:cs="Arial"/>
          <w:sz w:val="22"/>
          <w:szCs w:val="22"/>
        </w:rPr>
        <w:t xml:space="preserve">ösztöndíját elveszíti. </w:t>
      </w:r>
      <w:r w:rsidRPr="002919A3">
        <w:rPr>
          <w:rFonts w:ascii="Cambria" w:hAnsi="Cambria" w:cs="Arial"/>
          <w:snapToGrid w:val="0"/>
          <w:sz w:val="22"/>
          <w:szCs w:val="22"/>
        </w:rPr>
        <w:t>A települési önkormányzat ebben az esetben</w:t>
      </w:r>
      <w:r w:rsidR="004749B7">
        <w:rPr>
          <w:rFonts w:ascii="Cambria" w:hAnsi="Cambria" w:cs="Arial"/>
          <w:snapToGrid w:val="0"/>
          <w:sz w:val="22"/>
          <w:szCs w:val="22"/>
        </w:rPr>
        <w:t>,</w:t>
      </w:r>
      <w:r w:rsidRPr="002919A3">
        <w:rPr>
          <w:rFonts w:ascii="Cambria" w:hAnsi="Cambria" w:cs="Arial"/>
          <w:snapToGrid w:val="0"/>
          <w:sz w:val="22"/>
          <w:szCs w:val="22"/>
        </w:rPr>
        <w:t xml:space="preserve"> határozatban rendelkezik a támogatás</w:t>
      </w:r>
      <w:r w:rsidR="00213D28">
        <w:rPr>
          <w:rFonts w:ascii="Cambria" w:hAnsi="Cambria" w:cs="Arial"/>
          <w:snapToGrid w:val="0"/>
          <w:sz w:val="22"/>
          <w:szCs w:val="22"/>
        </w:rPr>
        <w:t xml:space="preserve"> megszüntetéséről</w:t>
      </w:r>
      <w:r w:rsidRPr="002919A3">
        <w:rPr>
          <w:rFonts w:ascii="Cambria" w:hAnsi="Cambria" w:cs="Arial"/>
          <w:snapToGrid w:val="0"/>
          <w:sz w:val="22"/>
          <w:szCs w:val="22"/>
        </w:rPr>
        <w:t>. A határozat csak a meghozatalát követő tanulmányi félévtől ható hatállyal hozható meg.</w:t>
      </w:r>
    </w:p>
    <w:p w14:paraId="4A710EF8" w14:textId="77777777" w:rsidR="00A2150D" w:rsidRPr="002919A3" w:rsidRDefault="00A2150D" w:rsidP="00A91070">
      <w:pPr>
        <w:tabs>
          <w:tab w:val="num" w:pos="0"/>
        </w:tabs>
        <w:jc w:val="both"/>
        <w:rPr>
          <w:rFonts w:ascii="Cambria" w:hAnsi="Cambria" w:cs="Arial"/>
          <w:sz w:val="22"/>
          <w:szCs w:val="22"/>
        </w:rPr>
      </w:pPr>
    </w:p>
    <w:p w14:paraId="0E7FB610" w14:textId="0E4F5D06" w:rsidR="00DF3965" w:rsidRPr="000714B3" w:rsidRDefault="00DF3965" w:rsidP="00A91070">
      <w:pPr>
        <w:tabs>
          <w:tab w:val="num" w:pos="0"/>
        </w:tabs>
        <w:jc w:val="both"/>
        <w:rPr>
          <w:rFonts w:ascii="Cambria" w:hAnsi="Cambria" w:cs="Arial"/>
          <w:snapToGrid w:val="0"/>
          <w:sz w:val="22"/>
          <w:szCs w:val="22"/>
        </w:rPr>
      </w:pPr>
      <w:r w:rsidRPr="002919A3">
        <w:rPr>
          <w:rFonts w:ascii="Cambria" w:hAnsi="Cambria" w:cs="Arial"/>
          <w:snapToGrid w:val="0"/>
          <w:sz w:val="22"/>
          <w:szCs w:val="22"/>
        </w:rPr>
        <w:t xml:space="preserve">A felsőoktatási intézménybe jelentkezők számára megítélt támogatást az önkormányzat </w:t>
      </w:r>
      <w:r w:rsidR="00213D28">
        <w:rPr>
          <w:rFonts w:ascii="Cambria" w:hAnsi="Cambria" w:cs="Arial"/>
          <w:snapToGrid w:val="0"/>
          <w:sz w:val="22"/>
          <w:szCs w:val="22"/>
        </w:rPr>
        <w:t>megszüntetheti</w:t>
      </w:r>
      <w:r w:rsidR="00213D28" w:rsidRPr="002919A3">
        <w:rPr>
          <w:rFonts w:ascii="Cambria" w:hAnsi="Cambria" w:cs="Arial"/>
          <w:snapToGrid w:val="0"/>
          <w:sz w:val="22"/>
          <w:szCs w:val="22"/>
        </w:rPr>
        <w:t xml:space="preserve"> </w:t>
      </w:r>
      <w:r w:rsidRPr="002919A3">
        <w:rPr>
          <w:rFonts w:ascii="Cambria" w:hAnsi="Cambria" w:cs="Arial"/>
          <w:snapToGrid w:val="0"/>
          <w:sz w:val="22"/>
          <w:szCs w:val="22"/>
        </w:rPr>
        <w:t xml:space="preserve">abban az esetben is, ha az ösztöndíjas elköltözik a települési önkormányzat területéről. A települési önkormányzat ebben az esetben határozatban rendelkezik a támogatás </w:t>
      </w:r>
      <w:r w:rsidR="00213D28">
        <w:rPr>
          <w:rFonts w:ascii="Cambria" w:hAnsi="Cambria" w:cs="Arial"/>
          <w:snapToGrid w:val="0"/>
          <w:sz w:val="22"/>
          <w:szCs w:val="22"/>
        </w:rPr>
        <w:t>megszüntetéséről</w:t>
      </w:r>
      <w:r w:rsidRPr="000714B3">
        <w:rPr>
          <w:rFonts w:ascii="Cambria" w:hAnsi="Cambria" w:cs="Arial"/>
          <w:snapToGrid w:val="0"/>
          <w:sz w:val="22"/>
          <w:szCs w:val="22"/>
        </w:rPr>
        <w:t>. A határozat csak a meghozatalát követő tanulmányi félévtől ható hatállyal hozható meg.</w:t>
      </w:r>
    </w:p>
    <w:p w14:paraId="6CAF9487" w14:textId="77777777" w:rsidR="00A2150D" w:rsidRPr="000714B3" w:rsidRDefault="00A2150D">
      <w:pPr>
        <w:jc w:val="both"/>
        <w:rPr>
          <w:rFonts w:ascii="Cambria" w:hAnsi="Cambria" w:cs="Arial"/>
          <w:sz w:val="22"/>
          <w:szCs w:val="22"/>
        </w:rPr>
      </w:pPr>
    </w:p>
    <w:p w14:paraId="1591EA3B" w14:textId="77777777" w:rsidR="00B25294" w:rsidRPr="000714B3" w:rsidRDefault="00B25294">
      <w:pPr>
        <w:jc w:val="both"/>
        <w:rPr>
          <w:rFonts w:ascii="Cambria" w:hAnsi="Cambria" w:cs="Arial"/>
          <w:sz w:val="22"/>
          <w:szCs w:val="22"/>
        </w:rPr>
      </w:pPr>
    </w:p>
    <w:p w14:paraId="248EB0CE"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6. Értesítés a pályázati döntésről</w:t>
      </w:r>
    </w:p>
    <w:p w14:paraId="11219220" w14:textId="77777777" w:rsidR="00DF3965" w:rsidRPr="000714B3" w:rsidRDefault="00DF3965" w:rsidP="001F1EF8">
      <w:pPr>
        <w:jc w:val="both"/>
        <w:rPr>
          <w:rFonts w:ascii="Cambria" w:hAnsi="Cambria" w:cs="Arial"/>
          <w:b/>
          <w:sz w:val="22"/>
          <w:szCs w:val="22"/>
        </w:rPr>
      </w:pPr>
    </w:p>
    <w:p w14:paraId="4FEF8D72" w14:textId="09A0C6D5" w:rsidR="00DF3965" w:rsidRPr="000714B3" w:rsidRDefault="00DF3965" w:rsidP="001F1EF8">
      <w:pPr>
        <w:jc w:val="both"/>
        <w:rPr>
          <w:rFonts w:ascii="Cambria" w:hAnsi="Cambria" w:cs="Arial"/>
          <w:bCs/>
          <w:sz w:val="22"/>
          <w:szCs w:val="22"/>
        </w:rPr>
      </w:pPr>
      <w:r w:rsidRPr="000714B3">
        <w:rPr>
          <w:rFonts w:ascii="Cambria" w:hAnsi="Cambria" w:cs="Arial"/>
          <w:bCs/>
          <w:sz w:val="22"/>
          <w:szCs w:val="22"/>
        </w:rPr>
        <w:t xml:space="preserve">A települési önkormányzat a meghozott döntéséről és annak indokáról </w:t>
      </w:r>
      <w:r w:rsidR="005909B8" w:rsidRPr="005909B8">
        <w:rPr>
          <w:rFonts w:ascii="Cambria" w:hAnsi="Cambria" w:cs="Arial"/>
          <w:bCs/>
          <w:sz w:val="22"/>
          <w:szCs w:val="22"/>
        </w:rPr>
        <w:t>2025. január 7.</w:t>
      </w:r>
      <w:r w:rsidR="005909B8">
        <w:rPr>
          <w:rFonts w:ascii="Cambria" w:hAnsi="Cambria" w:cs="Arial"/>
          <w:bCs/>
          <w:color w:val="FF0000"/>
          <w:sz w:val="22"/>
          <w:szCs w:val="22"/>
        </w:rPr>
        <w:t xml:space="preserve"> </w:t>
      </w:r>
      <w:r w:rsidR="0089072B">
        <w:rPr>
          <w:rFonts w:ascii="Cambria" w:hAnsi="Cambria" w:cs="Arial"/>
          <w:bCs/>
          <w:sz w:val="22"/>
          <w:szCs w:val="22"/>
        </w:rPr>
        <w:t>napjá</w:t>
      </w:r>
      <w:r w:rsidRPr="000714B3">
        <w:rPr>
          <w:rFonts w:ascii="Cambria" w:hAnsi="Cambria" w:cs="Arial"/>
          <w:bCs/>
          <w:sz w:val="22"/>
          <w:szCs w:val="22"/>
        </w:rPr>
        <w:t>ig az EPER-Bursa rendszeren keresztül elektronikusan vagy postai úton küldött levélben értesíti a pályázókat.</w:t>
      </w:r>
    </w:p>
    <w:p w14:paraId="4ED32891" w14:textId="77777777" w:rsidR="00C47D7B" w:rsidRPr="000714B3" w:rsidRDefault="00C47D7B" w:rsidP="00C47D7B">
      <w:pPr>
        <w:jc w:val="both"/>
        <w:rPr>
          <w:rFonts w:ascii="Cambria" w:hAnsi="Cambria" w:cs="Arial"/>
          <w:sz w:val="22"/>
          <w:szCs w:val="22"/>
        </w:rPr>
      </w:pPr>
    </w:p>
    <w:p w14:paraId="3D587762" w14:textId="7330EF8B" w:rsidR="00C47D7B" w:rsidRPr="000714B3" w:rsidRDefault="00C47D7B" w:rsidP="00C47D7B">
      <w:pPr>
        <w:jc w:val="both"/>
        <w:rPr>
          <w:rFonts w:ascii="Cambria" w:hAnsi="Cambria" w:cs="Arial"/>
          <w:sz w:val="22"/>
          <w:szCs w:val="22"/>
        </w:rPr>
      </w:pPr>
      <w:r w:rsidRPr="000714B3">
        <w:rPr>
          <w:rFonts w:ascii="Cambria" w:hAnsi="Cambria" w:cs="Arial"/>
          <w:sz w:val="22"/>
          <w:szCs w:val="22"/>
        </w:rPr>
        <w:t>A</w:t>
      </w:r>
      <w:r w:rsidR="00046CF9">
        <w:rPr>
          <w:rFonts w:ascii="Cambria" w:hAnsi="Cambria" w:cs="Arial"/>
          <w:sz w:val="22"/>
          <w:szCs w:val="22"/>
        </w:rPr>
        <w:t>z</w:t>
      </w:r>
      <w:r w:rsidRPr="000714B3">
        <w:rPr>
          <w:rFonts w:ascii="Cambria" w:hAnsi="Cambria" w:cs="Arial"/>
          <w:sz w:val="22"/>
          <w:szCs w:val="22"/>
        </w:rPr>
        <w:t xml:space="preserve"> </w:t>
      </w:r>
      <w:r w:rsidR="003A138D">
        <w:rPr>
          <w:rFonts w:ascii="Cambria" w:hAnsi="Cambria" w:cs="Arial"/>
          <w:sz w:val="22"/>
          <w:szCs w:val="22"/>
        </w:rPr>
        <w:t>NKTK</w:t>
      </w:r>
      <w:r w:rsidR="00046CF9" w:rsidRPr="000714B3">
        <w:rPr>
          <w:rFonts w:ascii="Cambria" w:hAnsi="Cambria" w:cs="Arial"/>
          <w:sz w:val="22"/>
          <w:szCs w:val="22"/>
        </w:rPr>
        <w:t xml:space="preserve"> </w:t>
      </w:r>
      <w:r w:rsidRPr="000714B3">
        <w:rPr>
          <w:rFonts w:ascii="Cambria" w:hAnsi="Cambria" w:cs="Arial"/>
          <w:sz w:val="22"/>
          <w:szCs w:val="22"/>
        </w:rPr>
        <w:t xml:space="preserve">az önkormányzati döntési listák érkeztetését követően </w:t>
      </w:r>
      <w:r w:rsidR="005909B8" w:rsidRPr="005909B8">
        <w:rPr>
          <w:rFonts w:ascii="Cambria" w:hAnsi="Cambria" w:cs="Arial"/>
          <w:sz w:val="22"/>
          <w:szCs w:val="22"/>
        </w:rPr>
        <w:t xml:space="preserve">2025. február 17. </w:t>
      </w:r>
      <w:r w:rsidR="003E0430">
        <w:rPr>
          <w:rFonts w:ascii="Cambria" w:hAnsi="Cambria" w:cs="Arial"/>
          <w:sz w:val="22"/>
          <w:szCs w:val="22"/>
        </w:rPr>
        <w:t>napjá</w:t>
      </w:r>
      <w:r w:rsidRPr="000714B3">
        <w:rPr>
          <w:rFonts w:ascii="Cambria" w:hAnsi="Cambria" w:cs="Arial"/>
          <w:sz w:val="22"/>
          <w:szCs w:val="22"/>
        </w:rPr>
        <w:t>ig értesíti a települési önkormányzatok által nem támogatott pályázókat az önkormányzati döntésről</w:t>
      </w:r>
      <w:r w:rsidRPr="000714B3">
        <w:rPr>
          <w:rFonts w:ascii="Cambria" w:hAnsi="Cambria" w:cs="Arial"/>
          <w:bCs/>
          <w:sz w:val="22"/>
          <w:szCs w:val="22"/>
        </w:rPr>
        <w:t xml:space="preserve"> az EPER-Bursa rendszeren keresztül</w:t>
      </w:r>
      <w:r w:rsidRPr="000714B3">
        <w:rPr>
          <w:rFonts w:ascii="Cambria" w:hAnsi="Cambria" w:cs="Arial"/>
          <w:sz w:val="22"/>
          <w:szCs w:val="22"/>
        </w:rPr>
        <w:t>.</w:t>
      </w:r>
    </w:p>
    <w:p w14:paraId="3412349E" w14:textId="77777777" w:rsidR="00DF3965" w:rsidRPr="000714B3" w:rsidRDefault="00DF3965" w:rsidP="001F1EF8">
      <w:pPr>
        <w:jc w:val="both"/>
        <w:rPr>
          <w:rFonts w:ascii="Cambria" w:hAnsi="Cambria" w:cs="Arial"/>
          <w:sz w:val="22"/>
          <w:szCs w:val="22"/>
        </w:rPr>
      </w:pPr>
    </w:p>
    <w:p w14:paraId="397961F2" w14:textId="5871500C" w:rsidR="00DF3965" w:rsidRPr="000714B3" w:rsidRDefault="00DF3965" w:rsidP="001F1EF8">
      <w:pPr>
        <w:jc w:val="both"/>
        <w:rPr>
          <w:rFonts w:ascii="Cambria" w:hAnsi="Cambria" w:cs="Arial"/>
          <w:sz w:val="22"/>
          <w:szCs w:val="22"/>
        </w:rPr>
      </w:pPr>
      <w:r w:rsidRPr="000714B3">
        <w:rPr>
          <w:rFonts w:ascii="Cambria" w:hAnsi="Cambria" w:cs="Arial"/>
          <w:bCs/>
          <w:sz w:val="22"/>
          <w:szCs w:val="22"/>
        </w:rPr>
        <w:t>A</w:t>
      </w:r>
      <w:r w:rsidR="00046CF9">
        <w:rPr>
          <w:rFonts w:ascii="Cambria" w:hAnsi="Cambria" w:cs="Arial"/>
          <w:bCs/>
          <w:sz w:val="22"/>
          <w:szCs w:val="22"/>
        </w:rPr>
        <w:t>z</w:t>
      </w:r>
      <w:r w:rsidRPr="000714B3">
        <w:rPr>
          <w:rFonts w:ascii="Cambria" w:hAnsi="Cambria" w:cs="Arial"/>
          <w:bCs/>
          <w:sz w:val="22"/>
          <w:szCs w:val="22"/>
        </w:rPr>
        <w:t xml:space="preserve"> </w:t>
      </w:r>
      <w:r w:rsidR="003A138D">
        <w:rPr>
          <w:rFonts w:ascii="Cambria" w:hAnsi="Cambria" w:cs="Arial"/>
          <w:sz w:val="22"/>
          <w:szCs w:val="22"/>
        </w:rPr>
        <w:t>NKTK</w:t>
      </w:r>
      <w:r w:rsidRPr="000714B3">
        <w:rPr>
          <w:rFonts w:ascii="Cambria" w:hAnsi="Cambria" w:cs="Arial"/>
          <w:bCs/>
          <w:sz w:val="22"/>
          <w:szCs w:val="22"/>
        </w:rPr>
        <w:t xml:space="preserve"> az elbírálás ellenőrzését és az intézményi ösztöndíjrészek megállapítását követően </w:t>
      </w:r>
      <w:r w:rsidR="0049734F" w:rsidRPr="005909B8">
        <w:rPr>
          <w:rFonts w:ascii="Cambria" w:hAnsi="Cambria" w:cs="Arial"/>
          <w:bCs/>
          <w:sz w:val="22"/>
          <w:szCs w:val="22"/>
        </w:rPr>
        <w:t>202</w:t>
      </w:r>
      <w:r w:rsidR="00A179B0" w:rsidRPr="005909B8">
        <w:rPr>
          <w:rFonts w:ascii="Cambria" w:hAnsi="Cambria" w:cs="Arial"/>
          <w:bCs/>
          <w:sz w:val="22"/>
          <w:szCs w:val="22"/>
        </w:rPr>
        <w:t>5</w:t>
      </w:r>
      <w:r w:rsidRPr="005909B8">
        <w:rPr>
          <w:rFonts w:ascii="Cambria" w:hAnsi="Cambria" w:cs="Arial"/>
          <w:bCs/>
          <w:sz w:val="22"/>
          <w:szCs w:val="22"/>
        </w:rPr>
        <w:t xml:space="preserve">. március </w:t>
      </w:r>
      <w:r w:rsidR="006C5F9F" w:rsidRPr="005909B8">
        <w:rPr>
          <w:rFonts w:ascii="Cambria" w:hAnsi="Cambria" w:cs="Arial"/>
          <w:bCs/>
          <w:sz w:val="22"/>
          <w:szCs w:val="22"/>
        </w:rPr>
        <w:t>12</w:t>
      </w:r>
      <w:r w:rsidR="003E0430" w:rsidRPr="005909B8">
        <w:rPr>
          <w:rFonts w:ascii="Cambria" w:hAnsi="Cambria" w:cs="Arial"/>
          <w:bCs/>
          <w:sz w:val="22"/>
          <w:szCs w:val="22"/>
        </w:rPr>
        <w:t xml:space="preserve">. </w:t>
      </w:r>
      <w:r w:rsidR="003E0430">
        <w:rPr>
          <w:rFonts w:ascii="Cambria" w:hAnsi="Cambria" w:cs="Arial"/>
          <w:bCs/>
          <w:sz w:val="22"/>
          <w:szCs w:val="22"/>
        </w:rPr>
        <w:t>napjá</w:t>
      </w:r>
      <w:r w:rsidRPr="000714B3">
        <w:rPr>
          <w:rFonts w:ascii="Cambria" w:hAnsi="Cambria"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0714B3">
        <w:rPr>
          <w:rFonts w:ascii="Cambria" w:hAnsi="Cambria" w:cs="Arial"/>
          <w:sz w:val="22"/>
          <w:szCs w:val="22"/>
        </w:rPr>
        <w:t>.</w:t>
      </w:r>
    </w:p>
    <w:p w14:paraId="00AF64DF" w14:textId="77777777" w:rsidR="00DF3965" w:rsidRPr="000714B3" w:rsidRDefault="00DF3965">
      <w:pPr>
        <w:jc w:val="both"/>
        <w:rPr>
          <w:rFonts w:ascii="Cambria" w:hAnsi="Cambria" w:cs="Arial"/>
          <w:snapToGrid w:val="0"/>
          <w:sz w:val="22"/>
          <w:szCs w:val="22"/>
        </w:rPr>
      </w:pPr>
    </w:p>
    <w:p w14:paraId="63BD7E53" w14:textId="5E3EC675" w:rsidR="00DF3965" w:rsidRPr="000714B3" w:rsidRDefault="00DF3965">
      <w:pPr>
        <w:jc w:val="both"/>
        <w:rPr>
          <w:rFonts w:ascii="Cambria" w:hAnsi="Cambria" w:cs="Arial"/>
          <w:b/>
          <w:bCs/>
          <w:snapToGrid w:val="0"/>
          <w:sz w:val="22"/>
          <w:szCs w:val="22"/>
        </w:rPr>
      </w:pPr>
      <w:r w:rsidRPr="000714B3">
        <w:rPr>
          <w:rFonts w:ascii="Cambria" w:hAnsi="Cambria" w:cs="Arial"/>
          <w:b/>
          <w:bCs/>
          <w:snapToGrid w:val="0"/>
          <w:sz w:val="22"/>
          <w:szCs w:val="22"/>
        </w:rPr>
        <w:t>A pályázó</w:t>
      </w:r>
      <w:r w:rsidR="0005686C" w:rsidRPr="000714B3">
        <w:rPr>
          <w:rFonts w:ascii="Cambria" w:hAnsi="Cambria" w:cs="Arial"/>
          <w:snapToGrid w:val="0"/>
          <w:sz w:val="22"/>
          <w:szCs w:val="22"/>
        </w:rPr>
        <w:t xml:space="preserve"> </w:t>
      </w:r>
      <w:r w:rsidR="0005686C" w:rsidRPr="000714B3">
        <w:rPr>
          <w:rFonts w:ascii="Cambria" w:hAnsi="Cambria" w:cs="Arial"/>
          <w:b/>
          <w:snapToGrid w:val="0"/>
          <w:sz w:val="22"/>
          <w:szCs w:val="22"/>
        </w:rPr>
        <w:t>a felsőoktatási intézm</w:t>
      </w:r>
      <w:r w:rsidR="00734ACC" w:rsidRPr="000714B3">
        <w:rPr>
          <w:rFonts w:ascii="Cambria" w:hAnsi="Cambria" w:cs="Arial"/>
          <w:b/>
          <w:snapToGrid w:val="0"/>
          <w:sz w:val="22"/>
          <w:szCs w:val="22"/>
        </w:rPr>
        <w:t xml:space="preserve">ény </w:t>
      </w:r>
      <w:r w:rsidR="0005686C" w:rsidRPr="000714B3">
        <w:rPr>
          <w:rFonts w:ascii="Cambria" w:hAnsi="Cambria" w:cs="Arial"/>
          <w:b/>
          <w:snapToGrid w:val="0"/>
          <w:sz w:val="22"/>
          <w:szCs w:val="22"/>
        </w:rPr>
        <w:t xml:space="preserve">felvételi döntésről </w:t>
      </w:r>
      <w:r w:rsidR="00730FFD" w:rsidRPr="000714B3">
        <w:rPr>
          <w:rFonts w:ascii="Cambria" w:hAnsi="Cambria" w:cs="Arial"/>
          <w:b/>
          <w:snapToGrid w:val="0"/>
          <w:sz w:val="22"/>
          <w:szCs w:val="22"/>
        </w:rPr>
        <w:t xml:space="preserve">szóló határozata </w:t>
      </w:r>
      <w:r w:rsidR="00C3370C" w:rsidRPr="000714B3">
        <w:rPr>
          <w:rFonts w:ascii="Cambria" w:hAnsi="Cambria" w:cs="Arial"/>
          <w:b/>
          <w:snapToGrid w:val="0"/>
          <w:sz w:val="22"/>
          <w:szCs w:val="22"/>
        </w:rPr>
        <w:t>vagy a</w:t>
      </w:r>
      <w:r w:rsidR="00C3370C" w:rsidRPr="000714B3">
        <w:rPr>
          <w:rFonts w:ascii="Cambria" w:hAnsi="Cambria" w:cs="Arial"/>
          <w:b/>
          <w:bCs/>
          <w:snapToGrid w:val="0"/>
          <w:sz w:val="22"/>
          <w:szCs w:val="22"/>
        </w:rPr>
        <w:t>z Oktatási Hivatal</w:t>
      </w:r>
      <w:r w:rsidR="00C3370C" w:rsidRPr="000714B3">
        <w:rPr>
          <w:rFonts w:ascii="Cambria" w:hAnsi="Cambria" w:cs="Arial"/>
          <w:b/>
          <w:snapToGrid w:val="0"/>
          <w:sz w:val="22"/>
          <w:szCs w:val="22"/>
        </w:rPr>
        <w:t xml:space="preserve"> besorolási határozata</w:t>
      </w:r>
      <w:r w:rsidR="00EF6285" w:rsidRPr="000714B3">
        <w:rPr>
          <w:rFonts w:ascii="Cambria" w:hAnsi="Cambria" w:cs="Arial"/>
          <w:snapToGrid w:val="0"/>
          <w:sz w:val="22"/>
          <w:szCs w:val="22"/>
        </w:rPr>
        <w:t xml:space="preserve"> </w:t>
      </w:r>
      <w:r w:rsidRPr="000714B3">
        <w:rPr>
          <w:rFonts w:ascii="Cambria" w:hAnsi="Cambria" w:cs="Arial"/>
          <w:b/>
          <w:bCs/>
          <w:snapToGrid w:val="0"/>
          <w:sz w:val="22"/>
          <w:szCs w:val="22"/>
        </w:rPr>
        <w:t xml:space="preserve">másolatának megküldésével köteles </w:t>
      </w:r>
      <w:r w:rsidR="0049734F" w:rsidRPr="005909B8">
        <w:rPr>
          <w:rFonts w:ascii="Cambria" w:hAnsi="Cambria" w:cs="Arial"/>
          <w:b/>
          <w:bCs/>
          <w:snapToGrid w:val="0"/>
          <w:sz w:val="22"/>
          <w:szCs w:val="22"/>
        </w:rPr>
        <w:t>202</w:t>
      </w:r>
      <w:r w:rsidR="00A179B0" w:rsidRPr="005909B8">
        <w:rPr>
          <w:rFonts w:ascii="Cambria" w:hAnsi="Cambria" w:cs="Arial"/>
          <w:b/>
          <w:bCs/>
          <w:snapToGrid w:val="0"/>
          <w:sz w:val="22"/>
          <w:szCs w:val="22"/>
        </w:rPr>
        <w:t>5</w:t>
      </w:r>
      <w:r w:rsidRPr="005909B8">
        <w:rPr>
          <w:rFonts w:ascii="Cambria" w:hAnsi="Cambria" w:cs="Arial"/>
          <w:b/>
          <w:bCs/>
          <w:snapToGrid w:val="0"/>
          <w:sz w:val="22"/>
          <w:szCs w:val="22"/>
        </w:rPr>
        <w:t xml:space="preserve">. augusztus </w:t>
      </w:r>
      <w:r w:rsidR="00521B78" w:rsidRPr="005909B8">
        <w:rPr>
          <w:rFonts w:ascii="Cambria" w:hAnsi="Cambria" w:cs="Arial"/>
          <w:b/>
          <w:bCs/>
          <w:snapToGrid w:val="0"/>
          <w:sz w:val="22"/>
          <w:szCs w:val="22"/>
        </w:rPr>
        <w:t>31</w:t>
      </w:r>
      <w:r w:rsidR="003E0430" w:rsidRPr="005909B8">
        <w:rPr>
          <w:rFonts w:ascii="Cambria" w:hAnsi="Cambria" w:cs="Arial"/>
          <w:b/>
          <w:bCs/>
          <w:snapToGrid w:val="0"/>
          <w:sz w:val="22"/>
          <w:szCs w:val="22"/>
        </w:rPr>
        <w:t xml:space="preserve">. </w:t>
      </w:r>
      <w:r w:rsidR="003E0430">
        <w:rPr>
          <w:rFonts w:ascii="Cambria" w:hAnsi="Cambria" w:cs="Arial"/>
          <w:b/>
          <w:bCs/>
          <w:snapToGrid w:val="0"/>
          <w:sz w:val="22"/>
          <w:szCs w:val="22"/>
        </w:rPr>
        <w:t>napjá</w:t>
      </w:r>
      <w:r w:rsidRPr="000714B3">
        <w:rPr>
          <w:rFonts w:ascii="Cambria" w:hAnsi="Cambria" w:cs="Arial"/>
          <w:b/>
          <w:bCs/>
          <w:snapToGrid w:val="0"/>
          <w:sz w:val="22"/>
          <w:szCs w:val="22"/>
        </w:rPr>
        <w:t>ig a</w:t>
      </w:r>
      <w:r w:rsidR="00046CF9">
        <w:rPr>
          <w:rFonts w:ascii="Cambria" w:hAnsi="Cambria" w:cs="Arial"/>
          <w:b/>
          <w:bCs/>
          <w:snapToGrid w:val="0"/>
          <w:sz w:val="22"/>
          <w:szCs w:val="22"/>
        </w:rPr>
        <w:t>z</w:t>
      </w:r>
      <w:r w:rsidRPr="000714B3">
        <w:rPr>
          <w:rFonts w:ascii="Cambria" w:hAnsi="Cambria" w:cs="Arial"/>
          <w:b/>
          <w:bCs/>
          <w:snapToGrid w:val="0"/>
          <w:sz w:val="22"/>
          <w:szCs w:val="22"/>
        </w:rPr>
        <w:t xml:space="preserve"> </w:t>
      </w:r>
      <w:r w:rsidR="005F646D">
        <w:rPr>
          <w:rFonts w:ascii="Cambria" w:hAnsi="Cambria" w:cs="Arial"/>
          <w:b/>
          <w:sz w:val="22"/>
          <w:szCs w:val="22"/>
        </w:rPr>
        <w:t>NKTK</w:t>
      </w:r>
      <w:r w:rsidRPr="000714B3">
        <w:rPr>
          <w:rFonts w:ascii="Cambria" w:hAnsi="Cambria" w:cs="Arial"/>
          <w:b/>
          <w:bCs/>
          <w:sz w:val="22"/>
          <w:szCs w:val="22"/>
        </w:rPr>
        <w:t xml:space="preserve"> </w:t>
      </w:r>
      <w:r w:rsidRPr="000714B3">
        <w:rPr>
          <w:rFonts w:ascii="Cambria" w:hAnsi="Cambria" w:cs="Arial"/>
          <w:b/>
          <w:bCs/>
          <w:snapToGrid w:val="0"/>
          <w:sz w:val="22"/>
          <w:szCs w:val="22"/>
        </w:rPr>
        <w:t xml:space="preserve">részére bejelenteni, hogy a </w:t>
      </w:r>
      <w:r w:rsidR="0049734F" w:rsidRPr="000714B3">
        <w:rPr>
          <w:rFonts w:ascii="Cambria" w:hAnsi="Cambria" w:cs="Arial"/>
          <w:b/>
          <w:bCs/>
          <w:sz w:val="22"/>
          <w:szCs w:val="22"/>
        </w:rPr>
        <w:t>202</w:t>
      </w:r>
      <w:r w:rsidR="00A179B0">
        <w:rPr>
          <w:rFonts w:ascii="Cambria" w:hAnsi="Cambria" w:cs="Arial"/>
          <w:b/>
          <w:bCs/>
          <w:sz w:val="22"/>
          <w:szCs w:val="22"/>
        </w:rPr>
        <w:t>5</w:t>
      </w:r>
      <w:r w:rsidRPr="000714B3">
        <w:rPr>
          <w:rFonts w:ascii="Cambria" w:hAnsi="Cambria" w:cs="Arial"/>
          <w:b/>
          <w:bCs/>
          <w:sz w:val="22"/>
          <w:szCs w:val="22"/>
        </w:rPr>
        <w:t>/</w:t>
      </w:r>
      <w:r w:rsidR="00A32415" w:rsidRPr="000714B3">
        <w:rPr>
          <w:rFonts w:ascii="Cambria" w:hAnsi="Cambria" w:cs="Arial"/>
          <w:b/>
          <w:bCs/>
          <w:sz w:val="22"/>
          <w:szCs w:val="22"/>
        </w:rPr>
        <w:t>20</w:t>
      </w:r>
      <w:r w:rsidR="003B0208" w:rsidRPr="000714B3">
        <w:rPr>
          <w:rFonts w:ascii="Cambria" w:hAnsi="Cambria" w:cs="Arial"/>
          <w:b/>
          <w:bCs/>
          <w:sz w:val="22"/>
          <w:szCs w:val="22"/>
        </w:rPr>
        <w:t>2</w:t>
      </w:r>
      <w:r w:rsidR="00A179B0">
        <w:rPr>
          <w:rFonts w:ascii="Cambria" w:hAnsi="Cambria" w:cs="Arial"/>
          <w:b/>
          <w:bCs/>
          <w:sz w:val="22"/>
          <w:szCs w:val="22"/>
        </w:rPr>
        <w:t>6</w:t>
      </w:r>
      <w:r w:rsidRPr="000714B3">
        <w:rPr>
          <w:rFonts w:ascii="Cambria" w:hAnsi="Cambria" w:cs="Arial"/>
          <w:b/>
          <w:bCs/>
          <w:sz w:val="22"/>
          <w:szCs w:val="22"/>
        </w:rPr>
        <w:t>. tanévben</w:t>
      </w:r>
      <w:r w:rsidRPr="000714B3">
        <w:rPr>
          <w:rFonts w:ascii="Cambria" w:hAnsi="Cambria" w:cs="Arial"/>
          <w:b/>
          <w:bCs/>
          <w:snapToGrid w:val="0"/>
          <w:sz w:val="22"/>
          <w:szCs w:val="22"/>
        </w:rPr>
        <w:t xml:space="preserve"> melyik felsőoktatási intézményben kezdi meg tanulmányait. Továbbá a pályázó köteles nyilatkozni arról, hogy a </w:t>
      </w:r>
      <w:r w:rsidR="0049734F" w:rsidRPr="000714B3">
        <w:rPr>
          <w:rFonts w:ascii="Cambria" w:hAnsi="Cambria" w:cs="Arial"/>
          <w:b/>
          <w:bCs/>
          <w:snapToGrid w:val="0"/>
          <w:sz w:val="22"/>
          <w:szCs w:val="22"/>
        </w:rPr>
        <w:t>202</w:t>
      </w:r>
      <w:r w:rsidR="00A179B0">
        <w:rPr>
          <w:rFonts w:ascii="Cambria" w:hAnsi="Cambria" w:cs="Arial"/>
          <w:b/>
          <w:bCs/>
          <w:snapToGrid w:val="0"/>
          <w:sz w:val="22"/>
          <w:szCs w:val="22"/>
        </w:rPr>
        <w:t>5</w:t>
      </w:r>
      <w:r w:rsidR="00B25294" w:rsidRPr="000714B3">
        <w:rPr>
          <w:rFonts w:ascii="Cambria" w:hAnsi="Cambria" w:cs="Arial"/>
          <w:b/>
          <w:bCs/>
          <w:snapToGrid w:val="0"/>
          <w:sz w:val="22"/>
          <w:szCs w:val="22"/>
        </w:rPr>
        <w:t>. évi</w:t>
      </w:r>
      <w:r w:rsidRPr="000714B3">
        <w:rPr>
          <w:rFonts w:ascii="Cambria" w:hAnsi="Cambria" w:cs="Arial"/>
          <w:b/>
          <w:bCs/>
          <w:snapToGrid w:val="0"/>
          <w:sz w:val="22"/>
          <w:szCs w:val="22"/>
        </w:rPr>
        <w:t xml:space="preserve"> </w:t>
      </w:r>
      <w:r w:rsidR="00A60C8A" w:rsidRPr="000714B3">
        <w:rPr>
          <w:rFonts w:ascii="Cambria" w:hAnsi="Cambria" w:cs="Arial"/>
          <w:b/>
          <w:bCs/>
          <w:snapToGrid w:val="0"/>
          <w:sz w:val="22"/>
          <w:szCs w:val="22"/>
        </w:rPr>
        <w:t xml:space="preserve">felsőoktatási </w:t>
      </w:r>
      <w:r w:rsidRPr="000714B3">
        <w:rPr>
          <w:rFonts w:ascii="Cambria" w:hAnsi="Cambria"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0714B3" w:rsidRDefault="00DF3965">
      <w:pPr>
        <w:jc w:val="both"/>
        <w:rPr>
          <w:rFonts w:ascii="Cambria" w:hAnsi="Cambria" w:cs="Arial"/>
          <w:snapToGrid w:val="0"/>
          <w:sz w:val="22"/>
          <w:szCs w:val="22"/>
        </w:rPr>
      </w:pPr>
    </w:p>
    <w:p w14:paraId="6ED22034" w14:textId="5BF51079" w:rsidR="00DF3965" w:rsidRPr="000714B3" w:rsidRDefault="00DF3965" w:rsidP="003E0430">
      <w:pPr>
        <w:jc w:val="both"/>
        <w:rPr>
          <w:rFonts w:ascii="Cambria" w:hAnsi="Cambria" w:cs="Arial"/>
          <w:snapToGrid w:val="0"/>
          <w:sz w:val="22"/>
          <w:szCs w:val="22"/>
        </w:rPr>
      </w:pPr>
      <w:r w:rsidRPr="003E0430">
        <w:rPr>
          <w:rFonts w:ascii="Cambria" w:hAnsi="Cambria" w:cs="Arial"/>
          <w:snapToGrid w:val="0"/>
          <w:sz w:val="22"/>
          <w:szCs w:val="22"/>
        </w:rPr>
        <w:lastRenderedPageBreak/>
        <w:t xml:space="preserve">Amennyiben a </w:t>
      </w:r>
      <w:r w:rsidRPr="003E0430">
        <w:rPr>
          <w:rFonts w:ascii="Cambria" w:hAnsi="Cambria" w:cs="Arial"/>
          <w:iCs/>
          <w:sz w:val="22"/>
          <w:szCs w:val="22"/>
        </w:rPr>
        <w:t>"B"</w:t>
      </w:r>
      <w:r w:rsidRPr="003E0430">
        <w:rPr>
          <w:rFonts w:ascii="Cambria" w:hAnsi="Cambria" w:cs="Arial"/>
          <w:snapToGrid w:val="0"/>
          <w:sz w:val="22"/>
          <w:szCs w:val="22"/>
        </w:rPr>
        <w:t xml:space="preserve"> típusú pályázat során támogatásban részesülő ösztöndíjas a támogatás időtartama alatt sikeresen pályázik </w:t>
      </w:r>
      <w:r w:rsidRPr="003E0430">
        <w:rPr>
          <w:rFonts w:ascii="Cambria" w:hAnsi="Cambria" w:cs="Arial"/>
          <w:iCs/>
          <w:sz w:val="22"/>
          <w:szCs w:val="22"/>
        </w:rPr>
        <w:t>"A"</w:t>
      </w:r>
      <w:r w:rsidRPr="003E0430">
        <w:rPr>
          <w:rFonts w:ascii="Cambria" w:hAnsi="Cambria" w:cs="Arial"/>
          <w:snapToGrid w:val="0"/>
          <w:sz w:val="22"/>
          <w:szCs w:val="22"/>
        </w:rPr>
        <w:t xml:space="preserve"> típusú ösztöndíjra</w:t>
      </w:r>
      <w:r w:rsidR="003E0430" w:rsidRPr="003E0430">
        <w:rPr>
          <w:rFonts w:ascii="Cambria" w:hAnsi="Cambria" w:cs="Arial"/>
          <w:snapToGrid w:val="0"/>
          <w:sz w:val="22"/>
          <w:szCs w:val="22"/>
        </w:rPr>
        <w:t xml:space="preserve"> (</w:t>
      </w:r>
      <w:r w:rsidR="003E0430" w:rsidRPr="003E0430">
        <w:rPr>
          <w:rFonts w:ascii="Cambria" w:hAnsi="Cambria"/>
          <w:bCs/>
          <w:sz w:val="22"/>
          <w:szCs w:val="22"/>
        </w:rPr>
        <w:t>Bursa Hungarica Ösztöndíjpályázat</w:t>
      </w:r>
      <w:r w:rsidR="003E0430">
        <w:rPr>
          <w:rFonts w:ascii="Cambria" w:hAnsi="Cambria"/>
          <w:bCs/>
          <w:sz w:val="22"/>
          <w:szCs w:val="22"/>
        </w:rPr>
        <w:t xml:space="preserve"> </w:t>
      </w:r>
      <w:r w:rsidR="003E0430" w:rsidRPr="003E0430">
        <w:rPr>
          <w:rFonts w:ascii="Cambria" w:hAnsi="Cambria"/>
          <w:bCs/>
          <w:sz w:val="22"/>
          <w:szCs w:val="22"/>
        </w:rPr>
        <w:t>felsőoktatási hallgatók számára</w:t>
      </w:r>
      <w:r w:rsidR="003E0430">
        <w:rPr>
          <w:rFonts w:ascii="Cambria" w:hAnsi="Cambria" w:cs="Arial"/>
          <w:snapToGrid w:val="0"/>
          <w:sz w:val="22"/>
          <w:szCs w:val="22"/>
        </w:rPr>
        <w:t>)</w:t>
      </w:r>
      <w:r w:rsidRPr="000714B3">
        <w:rPr>
          <w:rFonts w:ascii="Cambria" w:hAnsi="Cambria" w:cs="Arial"/>
          <w:snapToGrid w:val="0"/>
          <w:sz w:val="22"/>
          <w:szCs w:val="22"/>
        </w:rPr>
        <w:t xml:space="preserve">, </w:t>
      </w:r>
      <w:r w:rsidRPr="000714B3">
        <w:rPr>
          <w:rFonts w:ascii="Cambria" w:hAnsi="Cambria" w:cs="Arial"/>
          <w:iCs/>
          <w:sz w:val="22"/>
          <w:szCs w:val="22"/>
        </w:rPr>
        <w:t>"B"</w:t>
      </w:r>
      <w:r w:rsidRPr="000714B3">
        <w:rPr>
          <w:rFonts w:ascii="Cambria" w:hAnsi="Cambria" w:cs="Arial"/>
          <w:snapToGrid w:val="0"/>
          <w:sz w:val="22"/>
          <w:szCs w:val="22"/>
        </w:rPr>
        <w:t xml:space="preserve"> típusú ösztöndíját automatikusan elveszti.</w:t>
      </w:r>
    </w:p>
    <w:p w14:paraId="0E2A6C4C" w14:textId="77777777" w:rsidR="00DF3965" w:rsidRPr="000714B3" w:rsidRDefault="00DF3965">
      <w:pPr>
        <w:jc w:val="both"/>
        <w:rPr>
          <w:rFonts w:ascii="Cambria" w:hAnsi="Cambria" w:cs="Arial"/>
          <w:sz w:val="22"/>
          <w:szCs w:val="22"/>
        </w:rPr>
      </w:pPr>
    </w:p>
    <w:p w14:paraId="0C894766" w14:textId="77777777" w:rsidR="00DF3965" w:rsidRPr="000714B3" w:rsidRDefault="00DF3965">
      <w:pPr>
        <w:jc w:val="both"/>
        <w:rPr>
          <w:rFonts w:ascii="Cambria" w:hAnsi="Cambria" w:cs="Arial"/>
          <w:sz w:val="22"/>
          <w:szCs w:val="22"/>
        </w:rPr>
      </w:pPr>
    </w:p>
    <w:p w14:paraId="0984D8D8" w14:textId="77777777" w:rsidR="00DF3965" w:rsidRPr="000714B3" w:rsidRDefault="00DF3965" w:rsidP="004C4E7A">
      <w:pPr>
        <w:jc w:val="both"/>
        <w:rPr>
          <w:rFonts w:ascii="Cambria" w:hAnsi="Cambria" w:cs="Arial"/>
          <w:b/>
          <w:sz w:val="22"/>
          <w:szCs w:val="22"/>
        </w:rPr>
      </w:pPr>
      <w:r w:rsidRPr="000714B3">
        <w:rPr>
          <w:rFonts w:ascii="Cambria" w:hAnsi="Cambria" w:cs="Arial"/>
          <w:b/>
          <w:sz w:val="22"/>
          <w:szCs w:val="22"/>
        </w:rPr>
        <w:t>7. Az ösztöndíj folyósításának feltételei</w:t>
      </w:r>
    </w:p>
    <w:p w14:paraId="487F8034" w14:textId="77777777" w:rsidR="00DF3965" w:rsidRPr="000714B3" w:rsidRDefault="00DF3965">
      <w:pPr>
        <w:jc w:val="both"/>
        <w:rPr>
          <w:rFonts w:ascii="Cambria" w:hAnsi="Cambria" w:cs="Arial"/>
          <w:sz w:val="22"/>
          <w:szCs w:val="22"/>
        </w:rPr>
      </w:pPr>
    </w:p>
    <w:p w14:paraId="5E662B66" w14:textId="0A2F85BF" w:rsidR="00DF3965" w:rsidRPr="000714B3" w:rsidRDefault="00DF3965" w:rsidP="00A91070">
      <w:pPr>
        <w:jc w:val="both"/>
        <w:rPr>
          <w:rFonts w:ascii="Cambria" w:hAnsi="Cambria" w:cs="Arial"/>
          <w:b/>
          <w:bCs/>
          <w:sz w:val="22"/>
          <w:szCs w:val="22"/>
        </w:rPr>
      </w:pPr>
      <w:r w:rsidRPr="000714B3">
        <w:rPr>
          <w:rFonts w:ascii="Cambria" w:hAnsi="Cambria" w:cs="Arial"/>
          <w:b/>
          <w:bCs/>
          <w:sz w:val="22"/>
          <w:szCs w:val="22"/>
        </w:rPr>
        <w:t xml:space="preserve">Az ösztöndíj-folyósítás feltétele, hogy a támogatott pályázó hallgatói jogviszonya a </w:t>
      </w:r>
      <w:r w:rsidR="0049734F" w:rsidRPr="000714B3">
        <w:rPr>
          <w:rFonts w:ascii="Cambria" w:hAnsi="Cambria" w:cs="Arial"/>
          <w:b/>
          <w:bCs/>
          <w:sz w:val="22"/>
          <w:szCs w:val="22"/>
        </w:rPr>
        <w:t>202</w:t>
      </w:r>
      <w:r w:rsidR="00A179B0">
        <w:rPr>
          <w:rFonts w:ascii="Cambria" w:hAnsi="Cambria" w:cs="Arial"/>
          <w:b/>
          <w:bCs/>
          <w:sz w:val="22"/>
          <w:szCs w:val="22"/>
        </w:rPr>
        <w:t>5</w:t>
      </w:r>
      <w:r w:rsidRPr="000714B3">
        <w:rPr>
          <w:rFonts w:ascii="Cambria" w:hAnsi="Cambria" w:cs="Arial"/>
          <w:b/>
          <w:bCs/>
          <w:sz w:val="22"/>
          <w:szCs w:val="22"/>
        </w:rPr>
        <w:t>/</w:t>
      </w:r>
      <w:r w:rsidR="00E34075" w:rsidRPr="000714B3">
        <w:rPr>
          <w:rFonts w:ascii="Cambria" w:hAnsi="Cambria" w:cs="Arial"/>
          <w:b/>
          <w:bCs/>
          <w:sz w:val="22"/>
          <w:szCs w:val="22"/>
        </w:rPr>
        <w:t>20</w:t>
      </w:r>
      <w:r w:rsidR="003B0208" w:rsidRPr="000714B3">
        <w:rPr>
          <w:rFonts w:ascii="Cambria" w:hAnsi="Cambria" w:cs="Arial"/>
          <w:b/>
          <w:bCs/>
          <w:sz w:val="22"/>
          <w:szCs w:val="22"/>
        </w:rPr>
        <w:t>2</w:t>
      </w:r>
      <w:r w:rsidR="00A179B0">
        <w:rPr>
          <w:rFonts w:ascii="Cambria" w:hAnsi="Cambria" w:cs="Arial"/>
          <w:b/>
          <w:bCs/>
          <w:sz w:val="22"/>
          <w:szCs w:val="22"/>
        </w:rPr>
        <w:t>6</w:t>
      </w:r>
      <w:r w:rsidRPr="000714B3">
        <w:rPr>
          <w:rFonts w:ascii="Cambria" w:hAnsi="Cambria"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sidRPr="000714B3">
        <w:rPr>
          <w:rFonts w:ascii="Cambria" w:hAnsi="Cambria" w:cs="Arial"/>
          <w:b/>
          <w:bCs/>
          <w:sz w:val="22"/>
          <w:szCs w:val="22"/>
        </w:rPr>
        <w:t xml:space="preserve"> </w:t>
      </w:r>
    </w:p>
    <w:p w14:paraId="109BC019" w14:textId="77777777" w:rsidR="00DF3965" w:rsidRPr="000714B3" w:rsidRDefault="00DF3965" w:rsidP="00A91070">
      <w:pPr>
        <w:jc w:val="both"/>
        <w:rPr>
          <w:rFonts w:ascii="Cambria" w:hAnsi="Cambria" w:cs="Arial"/>
          <w:sz w:val="22"/>
          <w:szCs w:val="22"/>
        </w:rPr>
      </w:pPr>
    </w:p>
    <w:p w14:paraId="422542F8" w14:textId="71EBE2AE"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 csak azokban a hónapokban kerül folyósításra, amelyekben a pályázó beiratkozott</w:t>
      </w:r>
      <w:r w:rsidR="008F6835" w:rsidRPr="000714B3">
        <w:rPr>
          <w:rFonts w:ascii="Cambria" w:hAnsi="Cambria" w:cs="Arial"/>
          <w:sz w:val="22"/>
          <w:szCs w:val="22"/>
        </w:rPr>
        <w:t>, aktív</w:t>
      </w:r>
      <w:r w:rsidRPr="000714B3">
        <w:rPr>
          <w:rFonts w:ascii="Cambria" w:hAnsi="Cambria" w:cs="Arial"/>
          <w:sz w:val="22"/>
          <w:szCs w:val="22"/>
        </w:rPr>
        <w:t xml:space="preserve"> </w:t>
      </w:r>
      <w:r w:rsidR="00A60C8A" w:rsidRPr="000714B3">
        <w:rPr>
          <w:rFonts w:ascii="Cambria" w:hAnsi="Cambria" w:cs="Arial"/>
          <w:sz w:val="22"/>
          <w:szCs w:val="22"/>
        </w:rPr>
        <w:t>jogviszon</w:t>
      </w:r>
      <w:r w:rsidR="00426470" w:rsidRPr="000714B3">
        <w:rPr>
          <w:rFonts w:ascii="Cambria" w:hAnsi="Cambria" w:cs="Arial"/>
          <w:sz w:val="22"/>
          <w:szCs w:val="22"/>
        </w:rPr>
        <w:t>nyal rendelkező</w:t>
      </w:r>
      <w:r w:rsidR="00A60C8A" w:rsidRPr="000714B3">
        <w:rPr>
          <w:rFonts w:ascii="Cambria" w:hAnsi="Cambria" w:cs="Arial"/>
          <w:sz w:val="22"/>
          <w:szCs w:val="22"/>
        </w:rPr>
        <w:t xml:space="preserve"> </w:t>
      </w:r>
      <w:r w:rsidRPr="000714B3">
        <w:rPr>
          <w:rFonts w:ascii="Cambria" w:hAnsi="Cambria" w:cs="Arial"/>
          <w:sz w:val="22"/>
          <w:szCs w:val="22"/>
        </w:rPr>
        <w:t xml:space="preserve">hallgatója a felsőoktatási intézménynek. </w:t>
      </w:r>
    </w:p>
    <w:p w14:paraId="2A86ED4D" w14:textId="77777777" w:rsidR="00DF3965" w:rsidRPr="000714B3" w:rsidRDefault="00DF3965" w:rsidP="00A91070">
      <w:pPr>
        <w:jc w:val="both"/>
        <w:rPr>
          <w:rFonts w:ascii="Cambria" w:hAnsi="Cambria" w:cs="Arial"/>
          <w:sz w:val="22"/>
          <w:szCs w:val="22"/>
        </w:rPr>
      </w:pPr>
    </w:p>
    <w:p w14:paraId="494CD886" w14:textId="41A21ACB" w:rsidR="00EA24E9" w:rsidRPr="000714B3" w:rsidRDefault="00EA24E9" w:rsidP="00EA24E9">
      <w:pPr>
        <w:jc w:val="both"/>
        <w:rPr>
          <w:rFonts w:ascii="Cambria" w:hAnsi="Cambria" w:cs="Arial"/>
          <w:sz w:val="22"/>
          <w:szCs w:val="22"/>
        </w:rPr>
      </w:pPr>
      <w:r w:rsidRPr="000714B3">
        <w:rPr>
          <w:rFonts w:ascii="Cambria" w:hAnsi="Cambria" w:cs="Arial"/>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917CF9">
        <w:rPr>
          <w:rFonts w:ascii="Cambria" w:hAnsi="Cambria" w:cs="Arial"/>
          <w:sz w:val="22"/>
          <w:szCs w:val="22"/>
        </w:rPr>
        <w:t>Kormányrendelet</w:t>
      </w:r>
      <w:r w:rsidR="00A438E3">
        <w:rPr>
          <w:rFonts w:ascii="Cambria" w:hAnsi="Cambria" w:cs="Arial"/>
          <w:sz w:val="22"/>
          <w:szCs w:val="22"/>
        </w:rPr>
        <w:t xml:space="preserve"> </w:t>
      </w:r>
      <w:r w:rsidRPr="000714B3">
        <w:rPr>
          <w:rFonts w:ascii="Cambria" w:hAnsi="Cambria" w:cs="Arial"/>
          <w:sz w:val="22"/>
          <w:szCs w:val="22"/>
        </w:rPr>
        <w:t xml:space="preserve">hatálya </w:t>
      </w:r>
      <w:r w:rsidR="006055DE" w:rsidRPr="000714B3">
        <w:rPr>
          <w:rFonts w:ascii="Cambria" w:hAnsi="Cambria" w:cs="Arial"/>
          <w:sz w:val="22"/>
          <w:szCs w:val="22"/>
        </w:rPr>
        <w:t xml:space="preserve">– amennyiben jogszabály másként nem rendelkezik – </w:t>
      </w:r>
      <w:r w:rsidRPr="000714B3">
        <w:rPr>
          <w:rFonts w:ascii="Cambria" w:hAnsi="Cambria" w:cs="Arial"/>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38C946BE" w14:textId="77777777" w:rsidR="00880EF4" w:rsidRPr="000714B3" w:rsidRDefault="00880EF4" w:rsidP="00A91070">
      <w:pPr>
        <w:jc w:val="both"/>
        <w:rPr>
          <w:rFonts w:ascii="Cambria" w:hAnsi="Cambria" w:cs="Arial"/>
          <w:sz w:val="22"/>
          <w:szCs w:val="22"/>
        </w:rPr>
      </w:pPr>
    </w:p>
    <w:p w14:paraId="45025C41" w14:textId="2C6986FB" w:rsidR="00DF3965" w:rsidRPr="000714B3" w:rsidRDefault="00DF3965">
      <w:pPr>
        <w:widowControl w:val="0"/>
        <w:autoSpaceDE w:val="0"/>
        <w:autoSpaceDN w:val="0"/>
        <w:adjustRightInd w:val="0"/>
        <w:jc w:val="both"/>
        <w:rPr>
          <w:rFonts w:ascii="Cambria" w:hAnsi="Cambria" w:cs="Arial"/>
          <w:sz w:val="22"/>
          <w:szCs w:val="22"/>
        </w:rPr>
      </w:pPr>
      <w:r w:rsidRPr="000714B3">
        <w:rPr>
          <w:rFonts w:ascii="Cambria" w:hAnsi="Cambria" w:cs="Arial"/>
          <w:sz w:val="22"/>
          <w:szCs w:val="22"/>
        </w:rPr>
        <w:t>Azokban a hónapokban, amelyekben a hallgató hallgatói jogviszonya szünetel, vagy nem felel meg a pályázati kiírás feltételeinek, kivéve</w:t>
      </w:r>
      <w:r w:rsidR="00392433" w:rsidRPr="000714B3">
        <w:rPr>
          <w:rFonts w:ascii="Cambria" w:hAnsi="Cambria" w:cs="Arial"/>
          <w:sz w:val="22"/>
          <w:szCs w:val="22"/>
        </w:rPr>
        <w:t>,</w:t>
      </w:r>
      <w:r w:rsidRPr="000714B3">
        <w:rPr>
          <w:rFonts w:ascii="Cambria" w:hAnsi="Cambria" w:cs="Arial"/>
          <w:sz w:val="22"/>
          <w:szCs w:val="22"/>
        </w:rPr>
        <w:t xml:space="preserve"> ha az a folyósítás első féléve</w:t>
      </w:r>
      <w:r w:rsidR="00A2734B" w:rsidRPr="000714B3">
        <w:rPr>
          <w:rFonts w:ascii="Cambria" w:hAnsi="Cambria" w:cs="Arial"/>
          <w:sz w:val="22"/>
          <w:szCs w:val="22"/>
        </w:rPr>
        <w:t>,</w:t>
      </w:r>
      <w:r w:rsidRPr="000714B3">
        <w:rPr>
          <w:rFonts w:ascii="Cambria" w:hAnsi="Cambria" w:cs="Arial"/>
          <w:sz w:val="22"/>
          <w:szCs w:val="22"/>
        </w:rPr>
        <w:t xml:space="preserve"> az ösztöndíj folyósítása - a folyósítás </w:t>
      </w:r>
      <w:proofErr w:type="spellStart"/>
      <w:r w:rsidRPr="000714B3">
        <w:rPr>
          <w:rFonts w:ascii="Cambria" w:hAnsi="Cambria" w:cs="Arial"/>
          <w:sz w:val="22"/>
          <w:szCs w:val="22"/>
        </w:rPr>
        <w:t>véghatáridejének</w:t>
      </w:r>
      <w:proofErr w:type="spellEnd"/>
      <w:r w:rsidRPr="000714B3">
        <w:rPr>
          <w:rFonts w:ascii="Cambria" w:hAnsi="Cambria" w:cs="Arial"/>
          <w:sz w:val="22"/>
          <w:szCs w:val="22"/>
        </w:rPr>
        <w:t xml:space="preserve"> módosítása nélkül - teljes egészében szünetel.</w:t>
      </w:r>
    </w:p>
    <w:p w14:paraId="069A03E8" w14:textId="14B45D26" w:rsidR="00DF3965" w:rsidRDefault="00DF3965">
      <w:pPr>
        <w:jc w:val="both"/>
        <w:rPr>
          <w:rFonts w:ascii="Cambria" w:hAnsi="Cambria" w:cs="Arial"/>
          <w:sz w:val="22"/>
          <w:szCs w:val="22"/>
        </w:rPr>
      </w:pPr>
    </w:p>
    <w:p w14:paraId="666639AB" w14:textId="77777777" w:rsidR="002E304E" w:rsidRPr="000714B3" w:rsidRDefault="002E304E">
      <w:pPr>
        <w:jc w:val="both"/>
        <w:rPr>
          <w:rFonts w:ascii="Cambria" w:hAnsi="Cambria" w:cs="Arial"/>
          <w:sz w:val="22"/>
          <w:szCs w:val="22"/>
        </w:rPr>
      </w:pPr>
    </w:p>
    <w:p w14:paraId="5D948A09" w14:textId="77777777" w:rsidR="00DF3965" w:rsidRPr="000714B3" w:rsidRDefault="00DF3965">
      <w:pPr>
        <w:jc w:val="both"/>
        <w:rPr>
          <w:rFonts w:ascii="Cambria" w:hAnsi="Cambria" w:cs="Arial"/>
          <w:b/>
          <w:sz w:val="22"/>
          <w:szCs w:val="22"/>
        </w:rPr>
      </w:pPr>
      <w:r w:rsidRPr="000714B3">
        <w:rPr>
          <w:rFonts w:ascii="Cambria" w:hAnsi="Cambria" w:cs="Arial"/>
          <w:b/>
          <w:sz w:val="22"/>
          <w:szCs w:val="22"/>
        </w:rPr>
        <w:t>8. Az ösztöndíj folyósítása</w:t>
      </w:r>
    </w:p>
    <w:p w14:paraId="2680624C" w14:textId="77777777" w:rsidR="001632C4" w:rsidRPr="000714B3" w:rsidRDefault="001632C4" w:rsidP="00CD491A">
      <w:pPr>
        <w:jc w:val="both"/>
        <w:rPr>
          <w:rFonts w:ascii="Cambria" w:hAnsi="Cambria" w:cs="Arial"/>
          <w:sz w:val="22"/>
          <w:szCs w:val="22"/>
        </w:rPr>
      </w:pPr>
    </w:p>
    <w:p w14:paraId="2647CE16" w14:textId="323A7B71" w:rsidR="00DF3965" w:rsidRPr="000714B3" w:rsidRDefault="00DF3965" w:rsidP="00CD491A">
      <w:pPr>
        <w:jc w:val="both"/>
        <w:rPr>
          <w:rFonts w:ascii="Cambria" w:hAnsi="Cambria" w:cs="Arial"/>
          <w:sz w:val="22"/>
          <w:szCs w:val="22"/>
        </w:rPr>
      </w:pPr>
      <w:r w:rsidRPr="000714B3">
        <w:rPr>
          <w:rFonts w:ascii="Cambria" w:hAnsi="Cambria" w:cs="Arial"/>
          <w:sz w:val="22"/>
          <w:szCs w:val="22"/>
        </w:rPr>
        <w:t xml:space="preserve">Az ösztöndíj időtartama </w:t>
      </w:r>
      <w:r w:rsidRPr="000714B3">
        <w:rPr>
          <w:rFonts w:ascii="Cambria" w:hAnsi="Cambria" w:cs="Arial"/>
          <w:bCs/>
          <w:sz w:val="22"/>
          <w:szCs w:val="22"/>
        </w:rPr>
        <w:t>3x10 hónap, azaz hat egymást követő tanulmányi félév</w:t>
      </w:r>
      <w:r w:rsidR="007E1CBC">
        <w:rPr>
          <w:rFonts w:ascii="Cambria" w:hAnsi="Cambria" w:cs="Arial"/>
          <w:bCs/>
          <w:sz w:val="22"/>
          <w:szCs w:val="22"/>
        </w:rPr>
        <w:t>ben fé</w:t>
      </w:r>
      <w:r w:rsidR="001F4FB4">
        <w:rPr>
          <w:rFonts w:ascii="Cambria" w:hAnsi="Cambria" w:cs="Arial"/>
          <w:bCs/>
          <w:sz w:val="22"/>
          <w:szCs w:val="22"/>
        </w:rPr>
        <w:t>l</w:t>
      </w:r>
      <w:r w:rsidR="007E1CBC">
        <w:rPr>
          <w:rFonts w:ascii="Cambria" w:hAnsi="Cambria" w:cs="Arial"/>
          <w:bCs/>
          <w:sz w:val="22"/>
          <w:szCs w:val="22"/>
        </w:rPr>
        <w:t>évenként max. 5 hónap (Bursa tanulmányi félév)</w:t>
      </w:r>
      <w:r w:rsidR="0032664F" w:rsidRPr="000714B3">
        <w:rPr>
          <w:rFonts w:ascii="Cambria" w:hAnsi="Cambria" w:cs="Arial"/>
          <w:bCs/>
          <w:sz w:val="22"/>
          <w:szCs w:val="22"/>
        </w:rPr>
        <w:t>:</w:t>
      </w:r>
      <w:r w:rsidR="007E1CBC">
        <w:rPr>
          <w:rFonts w:ascii="Cambria" w:hAnsi="Cambria" w:cs="Arial"/>
          <w:bCs/>
          <w:sz w:val="22"/>
          <w:szCs w:val="22"/>
        </w:rPr>
        <w:t xml:space="preserve"> </w:t>
      </w:r>
      <w:r w:rsidRPr="000714B3">
        <w:rPr>
          <w:rFonts w:ascii="Cambria" w:hAnsi="Cambria" w:cs="Arial"/>
          <w:sz w:val="22"/>
          <w:szCs w:val="22"/>
        </w:rPr>
        <w:t xml:space="preserve">a </w:t>
      </w:r>
      <w:r w:rsidR="0049734F" w:rsidRPr="000714B3">
        <w:rPr>
          <w:rFonts w:ascii="Cambria" w:hAnsi="Cambria" w:cs="Arial"/>
          <w:sz w:val="22"/>
          <w:szCs w:val="22"/>
        </w:rPr>
        <w:t>202</w:t>
      </w:r>
      <w:r w:rsidR="00A179B0">
        <w:rPr>
          <w:rFonts w:ascii="Cambria" w:hAnsi="Cambria" w:cs="Arial"/>
          <w:sz w:val="22"/>
          <w:szCs w:val="22"/>
        </w:rPr>
        <w:t>5</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A179B0">
        <w:rPr>
          <w:rFonts w:ascii="Cambria" w:hAnsi="Cambria" w:cs="Arial"/>
          <w:sz w:val="22"/>
          <w:szCs w:val="22"/>
        </w:rPr>
        <w:t>6</w:t>
      </w:r>
      <w:r w:rsidRPr="000714B3">
        <w:rPr>
          <w:rFonts w:ascii="Cambria" w:hAnsi="Cambria" w:cs="Arial"/>
          <w:sz w:val="22"/>
          <w:szCs w:val="22"/>
        </w:rPr>
        <w:t xml:space="preserve">. tanév, a </w:t>
      </w:r>
      <w:r w:rsidR="00E34075" w:rsidRPr="000714B3">
        <w:rPr>
          <w:rFonts w:ascii="Cambria" w:hAnsi="Cambria" w:cs="Arial"/>
          <w:sz w:val="22"/>
          <w:szCs w:val="22"/>
        </w:rPr>
        <w:t>20</w:t>
      </w:r>
      <w:r w:rsidR="003B0208" w:rsidRPr="000714B3">
        <w:rPr>
          <w:rFonts w:ascii="Cambria" w:hAnsi="Cambria" w:cs="Arial"/>
          <w:sz w:val="22"/>
          <w:szCs w:val="22"/>
        </w:rPr>
        <w:t>2</w:t>
      </w:r>
      <w:r w:rsidR="00A179B0">
        <w:rPr>
          <w:rFonts w:ascii="Cambria" w:hAnsi="Cambria" w:cs="Arial"/>
          <w:sz w:val="22"/>
          <w:szCs w:val="22"/>
        </w:rPr>
        <w:t>6</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A179B0">
        <w:rPr>
          <w:rFonts w:ascii="Cambria" w:hAnsi="Cambria" w:cs="Arial"/>
          <w:sz w:val="22"/>
          <w:szCs w:val="22"/>
        </w:rPr>
        <w:t>7</w:t>
      </w:r>
      <w:r w:rsidRPr="000714B3">
        <w:rPr>
          <w:rFonts w:ascii="Cambria" w:hAnsi="Cambria" w:cs="Arial"/>
          <w:sz w:val="22"/>
          <w:szCs w:val="22"/>
        </w:rPr>
        <w:t xml:space="preserve">. tanév és a </w:t>
      </w:r>
      <w:r w:rsidR="00E34075" w:rsidRPr="000714B3">
        <w:rPr>
          <w:rFonts w:ascii="Cambria" w:hAnsi="Cambria" w:cs="Arial"/>
          <w:sz w:val="22"/>
          <w:szCs w:val="22"/>
        </w:rPr>
        <w:t>20</w:t>
      </w:r>
      <w:r w:rsidR="00707FD5" w:rsidRPr="000714B3">
        <w:rPr>
          <w:rFonts w:ascii="Cambria" w:hAnsi="Cambria" w:cs="Arial"/>
          <w:sz w:val="22"/>
          <w:szCs w:val="22"/>
        </w:rPr>
        <w:t>2</w:t>
      </w:r>
      <w:r w:rsidR="00A179B0">
        <w:rPr>
          <w:rFonts w:ascii="Cambria" w:hAnsi="Cambria" w:cs="Arial"/>
          <w:sz w:val="22"/>
          <w:szCs w:val="22"/>
        </w:rPr>
        <w:t>7</w:t>
      </w:r>
      <w:r w:rsidRPr="000714B3">
        <w:rPr>
          <w:rFonts w:ascii="Cambria" w:hAnsi="Cambria" w:cs="Arial"/>
          <w:sz w:val="22"/>
          <w:szCs w:val="22"/>
        </w:rPr>
        <w:t>/</w:t>
      </w:r>
      <w:r w:rsidR="00E34075" w:rsidRPr="000714B3">
        <w:rPr>
          <w:rFonts w:ascii="Cambria" w:hAnsi="Cambria" w:cs="Arial"/>
          <w:sz w:val="22"/>
          <w:szCs w:val="22"/>
        </w:rPr>
        <w:t>202</w:t>
      </w:r>
      <w:r w:rsidR="00A179B0">
        <w:rPr>
          <w:rFonts w:ascii="Cambria" w:hAnsi="Cambria" w:cs="Arial"/>
          <w:sz w:val="22"/>
          <w:szCs w:val="22"/>
        </w:rPr>
        <w:t>8</w:t>
      </w:r>
      <w:r w:rsidRPr="000714B3">
        <w:rPr>
          <w:rFonts w:ascii="Cambria" w:hAnsi="Cambria" w:cs="Arial"/>
          <w:sz w:val="22"/>
          <w:szCs w:val="22"/>
        </w:rPr>
        <w:t>. tanév</w:t>
      </w:r>
      <w:r w:rsidR="00392433" w:rsidRPr="000714B3">
        <w:rPr>
          <w:rFonts w:ascii="Cambria" w:hAnsi="Cambria" w:cs="Arial"/>
          <w:sz w:val="22"/>
          <w:szCs w:val="22"/>
        </w:rPr>
        <w:t>.</w:t>
      </w:r>
    </w:p>
    <w:p w14:paraId="2BB9D89E" w14:textId="77777777" w:rsidR="00DF3965" w:rsidRPr="000714B3" w:rsidRDefault="00DF3965">
      <w:pPr>
        <w:jc w:val="both"/>
        <w:rPr>
          <w:rFonts w:ascii="Cambria" w:hAnsi="Cambria" w:cs="Arial"/>
          <w:sz w:val="22"/>
          <w:szCs w:val="22"/>
        </w:rPr>
      </w:pPr>
    </w:p>
    <w:p w14:paraId="13B7E8D6" w14:textId="417022C0" w:rsidR="00DF3965" w:rsidRPr="000714B3" w:rsidRDefault="00DF3965" w:rsidP="00A91070">
      <w:pPr>
        <w:jc w:val="both"/>
        <w:rPr>
          <w:rFonts w:ascii="Cambria" w:hAnsi="Cambria" w:cs="Arial"/>
          <w:bCs/>
          <w:sz w:val="22"/>
          <w:szCs w:val="22"/>
        </w:rPr>
      </w:pPr>
      <w:r w:rsidRPr="000714B3">
        <w:rPr>
          <w:rFonts w:ascii="Cambria" w:hAnsi="Cambria" w:cs="Arial"/>
          <w:bCs/>
          <w:sz w:val="22"/>
          <w:szCs w:val="22"/>
        </w:rPr>
        <w:t xml:space="preserve">Az ösztöndíj folyósításának kezdete a </w:t>
      </w:r>
      <w:r w:rsidR="0049734F" w:rsidRPr="000714B3">
        <w:rPr>
          <w:rFonts w:ascii="Cambria" w:hAnsi="Cambria" w:cs="Arial"/>
          <w:bCs/>
          <w:sz w:val="22"/>
          <w:szCs w:val="22"/>
        </w:rPr>
        <w:t>202</w:t>
      </w:r>
      <w:r w:rsidR="00A179B0">
        <w:rPr>
          <w:rFonts w:ascii="Cambria" w:hAnsi="Cambria" w:cs="Arial"/>
          <w:bCs/>
          <w:sz w:val="22"/>
          <w:szCs w:val="22"/>
        </w:rPr>
        <w:t>5</w:t>
      </w:r>
      <w:r w:rsidRPr="000714B3">
        <w:rPr>
          <w:rFonts w:ascii="Cambria" w:hAnsi="Cambria" w:cs="Arial"/>
          <w:bCs/>
          <w:sz w:val="22"/>
          <w:szCs w:val="22"/>
        </w:rPr>
        <w:t>/</w:t>
      </w:r>
      <w:r w:rsidR="00E34075" w:rsidRPr="000714B3">
        <w:rPr>
          <w:rFonts w:ascii="Cambria" w:hAnsi="Cambria" w:cs="Arial"/>
          <w:bCs/>
          <w:sz w:val="22"/>
          <w:szCs w:val="22"/>
        </w:rPr>
        <w:t>20</w:t>
      </w:r>
      <w:r w:rsidR="003B0208" w:rsidRPr="000714B3">
        <w:rPr>
          <w:rFonts w:ascii="Cambria" w:hAnsi="Cambria" w:cs="Arial"/>
          <w:bCs/>
          <w:sz w:val="22"/>
          <w:szCs w:val="22"/>
        </w:rPr>
        <w:t>2</w:t>
      </w:r>
      <w:r w:rsidR="00A179B0">
        <w:rPr>
          <w:rFonts w:ascii="Cambria" w:hAnsi="Cambria" w:cs="Arial"/>
          <w:bCs/>
          <w:sz w:val="22"/>
          <w:szCs w:val="22"/>
        </w:rPr>
        <w:t>6</w:t>
      </w:r>
      <w:r w:rsidRPr="000714B3">
        <w:rPr>
          <w:rFonts w:ascii="Cambria" w:hAnsi="Cambria" w:cs="Arial"/>
          <w:bCs/>
          <w:sz w:val="22"/>
          <w:szCs w:val="22"/>
        </w:rPr>
        <w:t>. tanév első féléve.</w:t>
      </w:r>
    </w:p>
    <w:p w14:paraId="116C1F81" w14:textId="77777777" w:rsidR="00DF3965" w:rsidRPr="000714B3" w:rsidRDefault="00DF3965" w:rsidP="00A91070">
      <w:pPr>
        <w:jc w:val="both"/>
        <w:rPr>
          <w:rFonts w:ascii="Cambria" w:hAnsi="Cambria" w:cs="Arial"/>
          <w:sz w:val="22"/>
          <w:szCs w:val="22"/>
        </w:rPr>
      </w:pPr>
    </w:p>
    <w:p w14:paraId="7C014F75" w14:textId="16514C01" w:rsidR="00DF3965" w:rsidRPr="000714B3" w:rsidRDefault="00DF3965" w:rsidP="00A91070">
      <w:pPr>
        <w:jc w:val="both"/>
        <w:rPr>
          <w:rFonts w:ascii="Cambria" w:hAnsi="Cambria" w:cs="Arial"/>
          <w:sz w:val="22"/>
          <w:szCs w:val="22"/>
        </w:rPr>
      </w:pPr>
      <w:r w:rsidRPr="000714B3">
        <w:rPr>
          <w:rFonts w:ascii="Cambria" w:hAnsi="Cambria" w:cs="Arial"/>
          <w:sz w:val="22"/>
          <w:szCs w:val="22"/>
        </w:rPr>
        <w:t xml:space="preserve">Az önkormányzatok egy </w:t>
      </w:r>
      <w:r w:rsidR="007E1CBC">
        <w:rPr>
          <w:rFonts w:ascii="Cambria" w:hAnsi="Cambria" w:cs="Arial"/>
          <w:sz w:val="22"/>
          <w:szCs w:val="22"/>
        </w:rPr>
        <w:t xml:space="preserve">Bursa </w:t>
      </w:r>
      <w:r w:rsidRPr="000714B3">
        <w:rPr>
          <w:rFonts w:ascii="Cambria" w:hAnsi="Cambria" w:cs="Arial"/>
          <w:sz w:val="22"/>
          <w:szCs w:val="22"/>
        </w:rPr>
        <w:t>tanulmányi félévre egy összegben utalják át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Bursa Hungarica számlájára a támogatott hallgatók öthavi önkormányzati támogatási összegét.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számlájára.</w:t>
      </w:r>
    </w:p>
    <w:p w14:paraId="5952332A" w14:textId="77777777" w:rsidR="00DF3965" w:rsidRPr="000714B3" w:rsidRDefault="00DF3965" w:rsidP="00A91070">
      <w:pPr>
        <w:jc w:val="both"/>
        <w:rPr>
          <w:rFonts w:ascii="Cambria" w:hAnsi="Cambria" w:cs="Arial"/>
          <w:sz w:val="22"/>
          <w:szCs w:val="22"/>
        </w:rPr>
      </w:pPr>
    </w:p>
    <w:p w14:paraId="4181AF3E" w14:textId="560BAB75"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forrása a</w:t>
      </w:r>
      <w:r w:rsidR="004749B7">
        <w:rPr>
          <w:rFonts w:ascii="Cambria" w:hAnsi="Cambria" w:cs="Arial"/>
          <w:sz w:val="22"/>
          <w:szCs w:val="22"/>
        </w:rPr>
        <w:t xml:space="preserve"> </w:t>
      </w:r>
      <w:r w:rsidRPr="000714B3">
        <w:rPr>
          <w:rFonts w:ascii="Cambria" w:hAnsi="Cambria" w:cs="Arial"/>
          <w:bCs/>
          <w:sz w:val="22"/>
          <w:szCs w:val="22"/>
        </w:rPr>
        <w:t>Korm</w:t>
      </w:r>
      <w:r w:rsidR="00917CF9">
        <w:rPr>
          <w:rFonts w:ascii="Cambria" w:hAnsi="Cambria" w:cs="Arial"/>
          <w:bCs/>
          <w:sz w:val="22"/>
          <w:szCs w:val="22"/>
        </w:rPr>
        <w:t>ány</w:t>
      </w:r>
      <w:r w:rsidRPr="000714B3">
        <w:rPr>
          <w:rFonts w:ascii="Cambria" w:hAnsi="Cambria" w:cs="Arial"/>
          <w:bCs/>
          <w:sz w:val="22"/>
          <w:szCs w:val="22"/>
        </w:rPr>
        <w:t>rendelet</w:t>
      </w:r>
      <w:r w:rsidRPr="000714B3">
        <w:rPr>
          <w:rFonts w:ascii="Cambria" w:hAnsi="Cambria" w:cs="Arial"/>
          <w:sz w:val="22"/>
          <w:szCs w:val="22"/>
        </w:rPr>
        <w:t xml:space="preserve"> 18. § (3) bekezdése értelmében az intézmények költségvetésében megjelölt elkülönített forrás.</w:t>
      </w:r>
    </w:p>
    <w:p w14:paraId="272CC753" w14:textId="77777777" w:rsidR="00DF3965" w:rsidRPr="000714B3" w:rsidRDefault="00DF3965" w:rsidP="00A91070">
      <w:pPr>
        <w:jc w:val="both"/>
        <w:rPr>
          <w:rFonts w:ascii="Cambria" w:hAnsi="Cambria" w:cs="Arial"/>
          <w:sz w:val="22"/>
          <w:szCs w:val="22"/>
        </w:rPr>
      </w:pPr>
    </w:p>
    <w:p w14:paraId="7BE780E8" w14:textId="64A79279"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ösztöndíjat (mind az önkormányzati, mind az intézményi ösztöndíjrészt) az a felsőoktatási intézmény folyósítja a hallgatónak, amelytől a hallgató – az állami költségvetés terhére –</w:t>
      </w:r>
      <w:r w:rsidR="008621EC" w:rsidRPr="000714B3">
        <w:rPr>
          <w:rFonts w:ascii="Cambria" w:hAnsi="Cambria" w:cs="Arial"/>
          <w:sz w:val="22"/>
          <w:szCs w:val="22"/>
        </w:rPr>
        <w:t xml:space="preserve"> </w:t>
      </w:r>
      <w:r w:rsidR="009C1291" w:rsidRPr="000714B3">
        <w:rPr>
          <w:rFonts w:ascii="Cambria" w:hAnsi="Cambria" w:cs="Arial"/>
          <w:sz w:val="22"/>
          <w:szCs w:val="22"/>
        </w:rPr>
        <w:t xml:space="preserve">a hallgatói juttatásokat </w:t>
      </w:r>
      <w:r w:rsidRPr="000714B3">
        <w:rPr>
          <w:rFonts w:ascii="Cambria" w:hAnsi="Cambria" w:cs="Arial"/>
          <w:sz w:val="22"/>
          <w:szCs w:val="22"/>
        </w:rPr>
        <w:t>kap</w:t>
      </w:r>
      <w:r w:rsidR="009C1291" w:rsidRPr="000714B3">
        <w:rPr>
          <w:rFonts w:ascii="Cambria" w:hAnsi="Cambria" w:cs="Arial"/>
          <w:sz w:val="22"/>
          <w:szCs w:val="22"/>
        </w:rPr>
        <w:t>ja</w:t>
      </w:r>
      <w:r w:rsidRPr="000714B3">
        <w:rPr>
          <w:rFonts w:ascii="Cambria" w:hAnsi="Cambria" w:cs="Arial"/>
          <w:sz w:val="22"/>
          <w:szCs w:val="22"/>
        </w:rPr>
        <w:t xml:space="preserve">. Amennyiben a hallgató egy időben több felsőoktatási intézménnyel is hallgatói jogviszonyban áll, </w:t>
      </w:r>
      <w:r w:rsidR="009C1291" w:rsidRPr="000714B3">
        <w:rPr>
          <w:rFonts w:ascii="Cambria" w:hAnsi="Cambria" w:cs="Arial"/>
          <w:sz w:val="22"/>
          <w:szCs w:val="22"/>
        </w:rPr>
        <w:t xml:space="preserve">az </w:t>
      </w:r>
      <w:r w:rsidRPr="000714B3">
        <w:rPr>
          <w:rFonts w:ascii="Cambria" w:hAnsi="Cambria" w:cs="Arial"/>
          <w:sz w:val="22"/>
          <w:szCs w:val="22"/>
        </w:rPr>
        <w:t xml:space="preserve">a felsőoktatási intézmény </w:t>
      </w:r>
      <w:r w:rsidR="009C1291" w:rsidRPr="000714B3">
        <w:rPr>
          <w:rFonts w:ascii="Cambria" w:hAnsi="Cambria" w:cs="Arial"/>
          <w:sz w:val="22"/>
          <w:szCs w:val="22"/>
        </w:rPr>
        <w:t>folyósítja számára az ösztöndíjat</w:t>
      </w:r>
      <w:r w:rsidRPr="000714B3">
        <w:rPr>
          <w:rFonts w:ascii="Cambria" w:hAnsi="Cambria" w:cs="Arial"/>
          <w:sz w:val="22"/>
          <w:szCs w:val="22"/>
        </w:rPr>
        <w:t xml:space="preserve">, amellyel elsőként létesített hallgatói jogviszonyt. A felsőoktatási intézmények szerződése alapján folyó, közösen meghirdetett – egyik szakon nem hitéleti, a másik szakon hitoktató, illetve hittanár </w:t>
      </w:r>
      <w:r w:rsidRPr="000714B3">
        <w:rPr>
          <w:rFonts w:ascii="Cambria" w:hAnsi="Cambria" w:cs="Arial"/>
          <w:sz w:val="22"/>
          <w:szCs w:val="22"/>
        </w:rPr>
        <w:lastRenderedPageBreak/>
        <w:t xml:space="preserve">– kétszakos képzés esetében a hallgató </w:t>
      </w:r>
      <w:r w:rsidR="009C1291" w:rsidRPr="000714B3">
        <w:rPr>
          <w:rFonts w:ascii="Cambria" w:hAnsi="Cambria" w:cs="Arial"/>
          <w:sz w:val="22"/>
          <w:szCs w:val="22"/>
        </w:rPr>
        <w:t xml:space="preserve">számára </w:t>
      </w:r>
      <w:r w:rsidR="00602CD0">
        <w:rPr>
          <w:rFonts w:ascii="Cambria" w:hAnsi="Cambria" w:cs="Arial"/>
          <w:sz w:val="22"/>
          <w:szCs w:val="22"/>
        </w:rPr>
        <w:t>a nem hitéleti képzést biztosító</w:t>
      </w:r>
      <w:r w:rsidRPr="000714B3">
        <w:rPr>
          <w:rFonts w:ascii="Cambria" w:hAnsi="Cambria" w:cs="Arial"/>
          <w:sz w:val="22"/>
          <w:szCs w:val="22"/>
        </w:rPr>
        <w:t xml:space="preserve"> felsőoktatási intézmény </w:t>
      </w:r>
      <w:r w:rsidR="009C1291" w:rsidRPr="000714B3">
        <w:rPr>
          <w:rFonts w:ascii="Cambria" w:hAnsi="Cambria" w:cs="Arial"/>
          <w:sz w:val="22"/>
          <w:szCs w:val="22"/>
        </w:rPr>
        <w:t>folyósítja az ösztöndíjat</w:t>
      </w:r>
      <w:r w:rsidRPr="000714B3">
        <w:rPr>
          <w:rFonts w:ascii="Cambria" w:hAnsi="Cambria" w:cs="Arial"/>
          <w:sz w:val="22"/>
          <w:szCs w:val="22"/>
        </w:rPr>
        <w:t xml:space="preserve">. A kifizetés előtt a jogosultságot, valamint a hallgatói jogviszony fennállását az intézmény megvizsgálja. </w:t>
      </w:r>
    </w:p>
    <w:p w14:paraId="7B49489A" w14:textId="77777777" w:rsidR="00DF3965" w:rsidRPr="000714B3" w:rsidRDefault="00DF3965" w:rsidP="00A91070">
      <w:pPr>
        <w:jc w:val="both"/>
        <w:rPr>
          <w:rFonts w:ascii="Cambria" w:hAnsi="Cambria" w:cs="Arial"/>
          <w:sz w:val="22"/>
          <w:szCs w:val="22"/>
        </w:rPr>
      </w:pPr>
    </w:p>
    <w:p w14:paraId="457333C1" w14:textId="05F20668" w:rsidR="00DF3965" w:rsidRPr="00A0736B" w:rsidRDefault="00DF3965" w:rsidP="00A91070">
      <w:pPr>
        <w:jc w:val="both"/>
        <w:rPr>
          <w:rFonts w:ascii="Cambria" w:hAnsi="Cambria" w:cs="Arial"/>
          <w:b/>
          <w:sz w:val="22"/>
          <w:szCs w:val="22"/>
        </w:rPr>
      </w:pPr>
      <w:r w:rsidRPr="00A0736B">
        <w:rPr>
          <w:rFonts w:ascii="Cambria" w:hAnsi="Cambria" w:cs="Arial"/>
          <w:b/>
          <w:sz w:val="22"/>
          <w:szCs w:val="22"/>
        </w:rPr>
        <w:t xml:space="preserve">Az ösztöndíj folyósításának kezdete legkorábban </w:t>
      </w:r>
      <w:r w:rsidR="0049734F" w:rsidRPr="00A0736B">
        <w:rPr>
          <w:rFonts w:ascii="Cambria" w:hAnsi="Cambria" w:cs="Arial"/>
          <w:b/>
          <w:sz w:val="22"/>
          <w:szCs w:val="22"/>
        </w:rPr>
        <w:t>202</w:t>
      </w:r>
      <w:r w:rsidR="00A179B0">
        <w:rPr>
          <w:rFonts w:ascii="Cambria" w:hAnsi="Cambria" w:cs="Arial"/>
          <w:b/>
          <w:sz w:val="22"/>
          <w:szCs w:val="22"/>
        </w:rPr>
        <w:t>5</w:t>
      </w:r>
      <w:r w:rsidR="004749B7" w:rsidRPr="00A0736B">
        <w:rPr>
          <w:rFonts w:ascii="Cambria" w:hAnsi="Cambria" w:cs="Arial"/>
          <w:b/>
          <w:sz w:val="22"/>
          <w:szCs w:val="22"/>
        </w:rPr>
        <w:t>.</w:t>
      </w:r>
      <w:r w:rsidRPr="00A0736B">
        <w:rPr>
          <w:rFonts w:ascii="Cambria" w:hAnsi="Cambria" w:cs="Arial"/>
          <w:b/>
          <w:sz w:val="22"/>
          <w:szCs w:val="22"/>
        </w:rPr>
        <w:t xml:space="preserve"> október</w:t>
      </w:r>
      <w:r w:rsidR="00236E06" w:rsidRPr="00A0736B">
        <w:rPr>
          <w:rFonts w:ascii="Cambria" w:hAnsi="Cambria" w:cs="Arial"/>
          <w:b/>
          <w:sz w:val="22"/>
          <w:szCs w:val="22"/>
        </w:rPr>
        <w:t xml:space="preserve"> hónap</w:t>
      </w:r>
      <w:r w:rsidRPr="00A0736B">
        <w:rPr>
          <w:rFonts w:ascii="Cambria" w:hAnsi="Cambria" w:cs="Arial"/>
          <w:b/>
          <w:sz w:val="22"/>
          <w:szCs w:val="22"/>
        </w:rPr>
        <w:t>.</w:t>
      </w:r>
    </w:p>
    <w:p w14:paraId="1D16E187" w14:textId="77777777" w:rsidR="00114F84" w:rsidRDefault="00114F84" w:rsidP="00A91070">
      <w:pPr>
        <w:jc w:val="both"/>
        <w:rPr>
          <w:rFonts w:ascii="Cambria" w:hAnsi="Cambria" w:cs="Arial"/>
          <w:sz w:val="22"/>
          <w:szCs w:val="22"/>
        </w:rPr>
      </w:pPr>
    </w:p>
    <w:p w14:paraId="6F955E09" w14:textId="1F305AC4" w:rsidR="00DF3965" w:rsidRPr="000714B3" w:rsidRDefault="00DF3965" w:rsidP="00A91070">
      <w:pPr>
        <w:jc w:val="both"/>
        <w:rPr>
          <w:rFonts w:ascii="Cambria" w:hAnsi="Cambria" w:cs="Arial"/>
          <w:sz w:val="22"/>
          <w:szCs w:val="22"/>
        </w:rPr>
      </w:pPr>
      <w:r w:rsidRPr="000714B3">
        <w:rPr>
          <w:rFonts w:ascii="Cambria" w:hAnsi="Cambria"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0714B3" w:rsidRDefault="00DF3965" w:rsidP="00A91070">
      <w:pPr>
        <w:jc w:val="both"/>
        <w:rPr>
          <w:rFonts w:ascii="Cambria" w:hAnsi="Cambria" w:cs="Arial"/>
          <w:sz w:val="22"/>
          <w:szCs w:val="22"/>
        </w:rPr>
      </w:pPr>
    </w:p>
    <w:p w14:paraId="3F6C0806" w14:textId="77777777" w:rsidR="001159FF" w:rsidRPr="001159FF" w:rsidRDefault="00DF3965" w:rsidP="001159FF">
      <w:pPr>
        <w:jc w:val="both"/>
        <w:rPr>
          <w:rFonts w:ascii="Cambria" w:hAnsi="Cambria" w:cs="Arial"/>
          <w:sz w:val="22"/>
          <w:szCs w:val="22"/>
        </w:rPr>
      </w:pPr>
      <w:r w:rsidRPr="000714B3">
        <w:rPr>
          <w:rFonts w:ascii="Cambria" w:hAnsi="Cambria" w:cs="Arial"/>
          <w:sz w:val="22"/>
          <w:szCs w:val="22"/>
        </w:rPr>
        <w:t>Az elnyert ösztöndíjat közvetlen adó- és TB-járulékfizetési kötelezettség nem terheli (</w:t>
      </w:r>
      <w:proofErr w:type="spellStart"/>
      <w:r w:rsidR="00236E06" w:rsidRPr="000714B3">
        <w:rPr>
          <w:rFonts w:ascii="Cambria" w:hAnsi="Cambria" w:cs="Arial"/>
          <w:sz w:val="22"/>
          <w:szCs w:val="22"/>
        </w:rPr>
        <w:t>Szjatv</w:t>
      </w:r>
      <w:proofErr w:type="spellEnd"/>
      <w:r w:rsidR="00236E06" w:rsidRPr="000714B3">
        <w:rPr>
          <w:rFonts w:ascii="Cambria" w:hAnsi="Cambria" w:cs="Arial"/>
          <w:sz w:val="22"/>
          <w:szCs w:val="22"/>
        </w:rPr>
        <w:t>.</w:t>
      </w:r>
      <w:r w:rsidRPr="000714B3">
        <w:rPr>
          <w:rFonts w:ascii="Cambria" w:hAnsi="Cambria" w:cs="Arial"/>
          <w:sz w:val="22"/>
          <w:szCs w:val="22"/>
        </w:rPr>
        <w:t xml:space="preserve"> 1. sz</w:t>
      </w:r>
      <w:r w:rsidR="00114F84">
        <w:rPr>
          <w:rFonts w:ascii="Cambria" w:hAnsi="Cambria" w:cs="Arial"/>
          <w:sz w:val="22"/>
          <w:szCs w:val="22"/>
        </w:rPr>
        <w:t>ámú</w:t>
      </w:r>
      <w:r w:rsidRPr="000714B3">
        <w:rPr>
          <w:rFonts w:ascii="Cambria" w:hAnsi="Cambria" w:cs="Arial"/>
          <w:sz w:val="22"/>
          <w:szCs w:val="22"/>
        </w:rPr>
        <w:t xml:space="preserve"> melléklet 3.2.6. és 4.17. pontj</w:t>
      </w:r>
      <w:r w:rsidR="00114F84">
        <w:rPr>
          <w:rFonts w:ascii="Cambria" w:hAnsi="Cambria" w:cs="Arial"/>
          <w:sz w:val="22"/>
          <w:szCs w:val="22"/>
        </w:rPr>
        <w:t>a</w:t>
      </w:r>
      <w:r w:rsidRPr="000714B3">
        <w:rPr>
          <w:rFonts w:ascii="Cambria" w:hAnsi="Cambria" w:cs="Arial"/>
          <w:sz w:val="22"/>
          <w:szCs w:val="22"/>
        </w:rPr>
        <w:t>).</w:t>
      </w:r>
      <w:r w:rsidR="001159FF">
        <w:rPr>
          <w:rFonts w:ascii="Cambria" w:hAnsi="Cambria" w:cs="Arial"/>
          <w:sz w:val="22"/>
          <w:szCs w:val="22"/>
        </w:rPr>
        <w:t xml:space="preserve"> </w:t>
      </w:r>
      <w:r w:rsidR="001159FF" w:rsidRPr="001159FF">
        <w:rPr>
          <w:rFonts w:ascii="Cambria" w:hAnsi="Cambria" w:cs="Arial"/>
          <w:sz w:val="22"/>
          <w:szCs w:val="22"/>
        </w:rPr>
        <w:t>Az ösztöndíj teljes összege elszámolási kötelezettség terhe nélkül szabadon felhasználható.</w:t>
      </w:r>
    </w:p>
    <w:p w14:paraId="129B9A0C" w14:textId="77777777" w:rsidR="00DF3965" w:rsidRPr="000714B3" w:rsidRDefault="00DF3965">
      <w:pPr>
        <w:rPr>
          <w:rFonts w:ascii="Cambria" w:hAnsi="Cambria" w:cs="Arial"/>
          <w:snapToGrid w:val="0"/>
          <w:sz w:val="22"/>
          <w:szCs w:val="22"/>
        </w:rPr>
      </w:pPr>
    </w:p>
    <w:p w14:paraId="3068FB78" w14:textId="3F5C1A5B" w:rsidR="00E00440" w:rsidRPr="000714B3" w:rsidRDefault="008517F0" w:rsidP="00E00440">
      <w:pPr>
        <w:jc w:val="both"/>
        <w:rPr>
          <w:rFonts w:ascii="Cambria" w:hAnsi="Cambria" w:cs="Arial"/>
          <w:sz w:val="22"/>
          <w:szCs w:val="22"/>
        </w:rPr>
      </w:pPr>
      <w:r w:rsidRPr="000714B3">
        <w:rPr>
          <w:rFonts w:ascii="Cambria" w:hAnsi="Cambria" w:cs="Arial"/>
          <w:sz w:val="22"/>
          <w:szCs w:val="22"/>
        </w:rPr>
        <w:t>Az ösztöndíjas a</w:t>
      </w:r>
      <w:r w:rsidR="00E00440" w:rsidRPr="000714B3">
        <w:rPr>
          <w:rFonts w:ascii="Cambria" w:hAnsi="Cambria" w:cs="Arial"/>
          <w:sz w:val="22"/>
          <w:szCs w:val="22"/>
        </w:rPr>
        <w:t xml:space="preserve"> </w:t>
      </w:r>
      <w:r w:rsidR="007E1CBC">
        <w:rPr>
          <w:rFonts w:ascii="Cambria" w:hAnsi="Cambria" w:cs="Arial"/>
          <w:sz w:val="22"/>
          <w:szCs w:val="22"/>
        </w:rPr>
        <w:t xml:space="preserve">Bursa </w:t>
      </w:r>
      <w:r w:rsidR="00E00440" w:rsidRPr="000714B3">
        <w:rPr>
          <w:rFonts w:ascii="Cambria" w:hAnsi="Cambria" w:cs="Arial"/>
          <w:sz w:val="22"/>
          <w:szCs w:val="22"/>
        </w:rPr>
        <w:t>tanulmányi félév lezárását követően (június 30., január 31.) a jogosultsági bejegyzéssel kapcsolatos kifogást nem tehet, illetve a ki nem fizetett ösztöndíjára már nem tarthat igényt.</w:t>
      </w:r>
    </w:p>
    <w:p w14:paraId="2E370763" w14:textId="501D0501" w:rsidR="00E00440" w:rsidRDefault="00E00440">
      <w:pPr>
        <w:rPr>
          <w:rFonts w:ascii="Cambria" w:hAnsi="Cambria" w:cs="Arial"/>
          <w:snapToGrid w:val="0"/>
          <w:sz w:val="22"/>
          <w:szCs w:val="22"/>
        </w:rPr>
      </w:pPr>
    </w:p>
    <w:p w14:paraId="0455DEEB" w14:textId="77777777" w:rsidR="00A2150D" w:rsidRPr="000714B3" w:rsidRDefault="00A2150D">
      <w:pPr>
        <w:rPr>
          <w:rFonts w:ascii="Cambria" w:hAnsi="Cambria" w:cs="Arial"/>
          <w:snapToGrid w:val="0"/>
          <w:sz w:val="22"/>
          <w:szCs w:val="22"/>
        </w:rPr>
      </w:pPr>
    </w:p>
    <w:p w14:paraId="76717DE5"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9. A pályázók értesítési kötelezettségei</w:t>
      </w:r>
    </w:p>
    <w:p w14:paraId="136CD2AD" w14:textId="77777777" w:rsidR="00114F84" w:rsidRDefault="00114F84" w:rsidP="00114F84">
      <w:pPr>
        <w:jc w:val="both"/>
        <w:rPr>
          <w:rFonts w:ascii="Cambria" w:hAnsi="Cambria" w:cs="Arial"/>
          <w:b/>
          <w:bCs/>
          <w:sz w:val="22"/>
          <w:szCs w:val="22"/>
        </w:rPr>
      </w:pPr>
    </w:p>
    <w:p w14:paraId="2E227339" w14:textId="5008C387" w:rsidR="00654874" w:rsidRDefault="00DF3965" w:rsidP="00114F84">
      <w:pPr>
        <w:jc w:val="both"/>
        <w:rPr>
          <w:rFonts w:ascii="Cambria" w:hAnsi="Cambria" w:cs="Arial"/>
          <w:sz w:val="22"/>
          <w:szCs w:val="22"/>
        </w:rPr>
      </w:pPr>
      <w:r w:rsidRPr="000714B3">
        <w:rPr>
          <w:rFonts w:ascii="Cambria" w:hAnsi="Cambria"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0714B3">
        <w:rPr>
          <w:rFonts w:ascii="Cambria" w:hAnsi="Cambria" w:cs="Arial"/>
          <w:b/>
          <w:bCs/>
          <w:sz w:val="22"/>
          <w:szCs w:val="22"/>
          <w:u w:val="single"/>
        </w:rPr>
        <w:t>írásban</w:t>
      </w:r>
      <w:r w:rsidRPr="000714B3">
        <w:rPr>
          <w:rFonts w:ascii="Cambria" w:hAnsi="Cambria" w:cs="Arial"/>
          <w:b/>
          <w:bCs/>
          <w:sz w:val="22"/>
          <w:szCs w:val="22"/>
        </w:rPr>
        <w:t xml:space="preserve"> értesíteni</w:t>
      </w:r>
      <w:r w:rsidRPr="000714B3">
        <w:rPr>
          <w:rFonts w:ascii="Cambria" w:hAnsi="Cambria" w:cs="Arial"/>
          <w:sz w:val="22"/>
          <w:szCs w:val="22"/>
        </w:rPr>
        <w:t xml:space="preserve"> </w:t>
      </w:r>
      <w:r w:rsidRPr="000714B3">
        <w:rPr>
          <w:rFonts w:ascii="Cambria" w:hAnsi="Cambria" w:cs="Arial"/>
          <w:b/>
          <w:bCs/>
          <w:sz w:val="22"/>
          <w:szCs w:val="22"/>
        </w:rPr>
        <w:t>a folyósító felsőoktatási intézményt és</w:t>
      </w:r>
      <w:r w:rsidRPr="000714B3">
        <w:rPr>
          <w:rFonts w:ascii="Cambria" w:hAnsi="Cambria" w:cs="Arial"/>
          <w:sz w:val="22"/>
          <w:szCs w:val="22"/>
        </w:rPr>
        <w:t xml:space="preserve"> </w:t>
      </w:r>
      <w:r w:rsidRPr="000714B3">
        <w:rPr>
          <w:rFonts w:ascii="Cambria" w:hAnsi="Cambria" w:cs="Arial"/>
          <w:b/>
          <w:bCs/>
          <w:sz w:val="22"/>
          <w:szCs w:val="22"/>
        </w:rPr>
        <w:t>a</w:t>
      </w:r>
      <w:r w:rsidR="00046CF9">
        <w:rPr>
          <w:rFonts w:ascii="Cambria" w:hAnsi="Cambria" w:cs="Arial"/>
          <w:b/>
          <w:bCs/>
          <w:sz w:val="22"/>
          <w:szCs w:val="22"/>
        </w:rPr>
        <w:t>z</w:t>
      </w:r>
      <w:r w:rsidRPr="000714B3">
        <w:rPr>
          <w:rFonts w:ascii="Cambria" w:hAnsi="Cambria" w:cs="Arial"/>
          <w:b/>
          <w:bCs/>
          <w:sz w:val="22"/>
          <w:szCs w:val="22"/>
        </w:rPr>
        <w:t xml:space="preserve"> </w:t>
      </w:r>
      <w:r w:rsidR="008B2F0D">
        <w:rPr>
          <w:rFonts w:ascii="Cambria" w:hAnsi="Cambria" w:cs="Arial"/>
          <w:b/>
          <w:sz w:val="22"/>
          <w:szCs w:val="22"/>
        </w:rPr>
        <w:t>NKTK</w:t>
      </w:r>
      <w:r w:rsidR="00046CF9" w:rsidRPr="00046CF9">
        <w:rPr>
          <w:rFonts w:ascii="Cambria" w:hAnsi="Cambria" w:cs="Arial"/>
          <w:b/>
          <w:sz w:val="22"/>
          <w:szCs w:val="22"/>
        </w:rPr>
        <w:t>-</w:t>
      </w:r>
      <w:r w:rsidRPr="000714B3">
        <w:rPr>
          <w:rFonts w:ascii="Cambria" w:hAnsi="Cambria" w:cs="Arial"/>
          <w:b/>
          <w:bCs/>
          <w:sz w:val="22"/>
          <w:szCs w:val="22"/>
        </w:rPr>
        <w:t>t (1381 Budapest Pf. 1418)</w:t>
      </w:r>
      <w:r w:rsidRPr="000714B3">
        <w:rPr>
          <w:rFonts w:ascii="Cambria" w:hAnsi="Cambria" w:cs="Arial"/>
          <w:sz w:val="22"/>
          <w:szCs w:val="22"/>
        </w:rPr>
        <w:t>. A bejelentést az EPER-Bursa rendszeren keresztül kell kezdeményezni</w:t>
      </w:r>
      <w:r w:rsidR="005A540C" w:rsidRPr="000714B3">
        <w:rPr>
          <w:rFonts w:ascii="Cambria" w:hAnsi="Cambria" w:cs="Arial"/>
          <w:sz w:val="22"/>
          <w:szCs w:val="22"/>
        </w:rPr>
        <w:t>e</w:t>
      </w:r>
      <w:r w:rsidRPr="000714B3">
        <w:rPr>
          <w:rFonts w:ascii="Cambria" w:hAnsi="Cambria" w:cs="Arial"/>
          <w:sz w:val="22"/>
          <w:szCs w:val="22"/>
        </w:rPr>
        <w:t xml:space="preserve">. </w:t>
      </w:r>
    </w:p>
    <w:p w14:paraId="0CE4845F" w14:textId="1EAB5682" w:rsidR="00DF3965" w:rsidRPr="000714B3" w:rsidRDefault="00DF3965" w:rsidP="00114F84">
      <w:pPr>
        <w:jc w:val="both"/>
        <w:rPr>
          <w:rFonts w:ascii="Cambria" w:hAnsi="Cambria" w:cs="Arial"/>
          <w:sz w:val="22"/>
          <w:szCs w:val="22"/>
        </w:rPr>
      </w:pPr>
      <w:r w:rsidRPr="000714B3">
        <w:rPr>
          <w:rFonts w:ascii="Cambria" w:hAnsi="Cambria" w:cs="Arial"/>
          <w:sz w:val="22"/>
          <w:szCs w:val="22"/>
        </w:rPr>
        <w:t>Az értesítési kötelezettséget a hallgató 5 munkanapon belül köteles teljesíteni az alábbi adatok változásakor:</w:t>
      </w:r>
    </w:p>
    <w:p w14:paraId="6E5AA968" w14:textId="6427DAA7" w:rsidR="00EE38CB" w:rsidRPr="000714B3" w:rsidRDefault="00EE38CB" w:rsidP="00EE38CB">
      <w:pPr>
        <w:numPr>
          <w:ilvl w:val="0"/>
          <w:numId w:val="8"/>
        </w:numPr>
        <w:jc w:val="both"/>
        <w:rPr>
          <w:rFonts w:ascii="Cambria" w:hAnsi="Cambria" w:cs="Arial"/>
          <w:b/>
          <w:sz w:val="22"/>
          <w:szCs w:val="22"/>
        </w:rPr>
      </w:pPr>
      <w:r w:rsidRPr="000714B3">
        <w:rPr>
          <w:rFonts w:ascii="Cambria" w:hAnsi="Cambria" w:cs="Arial"/>
          <w:b/>
          <w:sz w:val="22"/>
          <w:szCs w:val="22"/>
        </w:rPr>
        <w:t>a tanulmányok szüneteltetése (halasztása)</w:t>
      </w:r>
      <w:r w:rsidR="00F5751A" w:rsidRPr="000714B3">
        <w:rPr>
          <w:rFonts w:ascii="Cambria" w:hAnsi="Cambria" w:cs="Arial"/>
          <w:b/>
          <w:sz w:val="22"/>
          <w:szCs w:val="22"/>
        </w:rPr>
        <w:t>;</w:t>
      </w:r>
    </w:p>
    <w:p w14:paraId="46F01494" w14:textId="49F7C779"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tanulmányok helyének megváltozása (az új felsőoktatási intézmény, kar, szak megnevezésével);</w:t>
      </w:r>
    </w:p>
    <w:p w14:paraId="03524E28" w14:textId="3F1BB260"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 xml:space="preserve">tanulmányi státusz (munkarend, képzési </w:t>
      </w:r>
      <w:r w:rsidR="00602CD0">
        <w:rPr>
          <w:rFonts w:ascii="Cambria" w:hAnsi="Cambria" w:cs="Arial"/>
          <w:b/>
          <w:sz w:val="22"/>
          <w:szCs w:val="22"/>
        </w:rPr>
        <w:t>szint</w:t>
      </w:r>
      <w:r w:rsidRPr="000714B3">
        <w:rPr>
          <w:rFonts w:ascii="Cambria" w:hAnsi="Cambria" w:cs="Arial"/>
          <w:b/>
          <w:sz w:val="22"/>
          <w:szCs w:val="22"/>
        </w:rPr>
        <w:t>, finanszírozási forma)</w:t>
      </w:r>
      <w:r w:rsidR="00E21CF7">
        <w:rPr>
          <w:rFonts w:ascii="Cambria" w:hAnsi="Cambria" w:cs="Arial"/>
          <w:b/>
          <w:sz w:val="22"/>
          <w:szCs w:val="22"/>
        </w:rPr>
        <w:t xml:space="preserve">, </w:t>
      </w:r>
      <w:r w:rsidR="00E21CF7" w:rsidRPr="00BD32C3">
        <w:rPr>
          <w:rFonts w:ascii="Cambria" w:hAnsi="Cambria" w:cs="Arial"/>
          <w:b/>
          <w:sz w:val="22"/>
          <w:szCs w:val="22"/>
        </w:rPr>
        <w:t>képzés megnevezésének</w:t>
      </w:r>
      <w:r w:rsidRPr="000714B3">
        <w:rPr>
          <w:rFonts w:ascii="Cambria" w:hAnsi="Cambria" w:cs="Arial"/>
          <w:b/>
          <w:sz w:val="22"/>
          <w:szCs w:val="22"/>
        </w:rPr>
        <w:t xml:space="preserve"> változása;</w:t>
      </w:r>
    </w:p>
    <w:p w14:paraId="078D0696" w14:textId="7D2EF811"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személyes adatainak (név, lakóhely</w:t>
      </w:r>
      <w:r w:rsidR="008621EC" w:rsidRPr="000714B3">
        <w:rPr>
          <w:rFonts w:ascii="Cambria" w:hAnsi="Cambria" w:cs="Arial"/>
          <w:b/>
          <w:sz w:val="22"/>
          <w:szCs w:val="22"/>
        </w:rPr>
        <w:t>, elektronikus levelezési cím</w:t>
      </w:r>
      <w:r w:rsidRPr="000714B3">
        <w:rPr>
          <w:rFonts w:ascii="Cambria" w:hAnsi="Cambria" w:cs="Arial"/>
          <w:b/>
          <w:sz w:val="22"/>
          <w:szCs w:val="22"/>
        </w:rPr>
        <w:t>) változása.</w:t>
      </w:r>
    </w:p>
    <w:p w14:paraId="484268DC" w14:textId="77777777" w:rsidR="00DF3965" w:rsidRPr="000714B3" w:rsidRDefault="00DF3965">
      <w:pPr>
        <w:tabs>
          <w:tab w:val="num" w:pos="0"/>
        </w:tabs>
        <w:jc w:val="both"/>
        <w:rPr>
          <w:rFonts w:ascii="Cambria" w:hAnsi="Cambria" w:cs="Arial"/>
          <w:b/>
          <w:snapToGrid w:val="0"/>
          <w:sz w:val="22"/>
          <w:szCs w:val="22"/>
        </w:rPr>
      </w:pPr>
    </w:p>
    <w:p w14:paraId="36BD8B84" w14:textId="1E3C8544" w:rsidR="00DF3965" w:rsidRPr="000714B3" w:rsidRDefault="00DF3965">
      <w:pPr>
        <w:tabs>
          <w:tab w:val="num" w:pos="0"/>
        </w:tabs>
        <w:jc w:val="both"/>
        <w:rPr>
          <w:rFonts w:ascii="Cambria" w:hAnsi="Cambria" w:cs="Arial"/>
          <w:snapToGrid w:val="0"/>
          <w:sz w:val="22"/>
          <w:szCs w:val="22"/>
        </w:rPr>
      </w:pPr>
      <w:r w:rsidRPr="000714B3">
        <w:rPr>
          <w:rFonts w:ascii="Cambria" w:hAnsi="Cambria" w:cs="Arial"/>
          <w:snapToGrid w:val="0"/>
          <w:sz w:val="22"/>
          <w:szCs w:val="22"/>
        </w:rPr>
        <w:t xml:space="preserve">Az az ösztöndíjas, aki értesítési kötelezettségének elmulasztása miatt esik el az ösztöndíj folyósításától, a </w:t>
      </w:r>
      <w:r w:rsidR="007E1CBC">
        <w:rPr>
          <w:rFonts w:ascii="Cambria" w:hAnsi="Cambria" w:cs="Arial"/>
          <w:snapToGrid w:val="0"/>
          <w:sz w:val="22"/>
          <w:szCs w:val="22"/>
        </w:rPr>
        <w:t xml:space="preserve">Bursa </w:t>
      </w:r>
      <w:r w:rsidRPr="000714B3">
        <w:rPr>
          <w:rFonts w:ascii="Cambria" w:hAnsi="Cambria" w:cs="Arial"/>
          <w:snapToGrid w:val="0"/>
          <w:sz w:val="22"/>
          <w:szCs w:val="22"/>
        </w:rPr>
        <w:t>tanulmányi félév lezárását követően, legkésőbb június 30</w:t>
      </w:r>
      <w:r w:rsidR="00654874">
        <w:rPr>
          <w:rFonts w:ascii="Cambria" w:hAnsi="Cambria" w:cs="Arial"/>
          <w:snapToGrid w:val="0"/>
          <w:sz w:val="22"/>
          <w:szCs w:val="22"/>
        </w:rPr>
        <w:t>. napjá</w:t>
      </w:r>
      <w:r w:rsidRPr="000714B3">
        <w:rPr>
          <w:rFonts w:ascii="Cambria" w:hAnsi="Cambria" w:cs="Arial"/>
          <w:snapToGrid w:val="0"/>
          <w:sz w:val="22"/>
          <w:szCs w:val="22"/>
        </w:rPr>
        <w:t>ig, illetve január 31</w:t>
      </w:r>
      <w:r w:rsidR="00654874">
        <w:rPr>
          <w:rFonts w:ascii="Cambria" w:hAnsi="Cambria" w:cs="Arial"/>
          <w:snapToGrid w:val="0"/>
          <w:sz w:val="22"/>
          <w:szCs w:val="22"/>
        </w:rPr>
        <w:t>. napjá</w:t>
      </w:r>
      <w:r w:rsidRPr="000714B3">
        <w:rPr>
          <w:rFonts w:ascii="Cambria" w:hAnsi="Cambria" w:cs="Arial"/>
          <w:snapToGrid w:val="0"/>
          <w:sz w:val="22"/>
          <w:szCs w:val="22"/>
        </w:rPr>
        <w:t>ig ki nem fizetett ösztöndíjára már nem tarthat igényt.</w:t>
      </w:r>
    </w:p>
    <w:p w14:paraId="209E1C13" w14:textId="77777777" w:rsidR="00DF3965" w:rsidRPr="000714B3" w:rsidRDefault="00DF3965">
      <w:pPr>
        <w:tabs>
          <w:tab w:val="num" w:pos="0"/>
        </w:tabs>
        <w:jc w:val="both"/>
        <w:rPr>
          <w:rFonts w:ascii="Cambria" w:hAnsi="Cambria" w:cs="Arial"/>
          <w:snapToGrid w:val="0"/>
          <w:sz w:val="22"/>
          <w:szCs w:val="22"/>
        </w:rPr>
      </w:pPr>
    </w:p>
    <w:p w14:paraId="6CA7C590" w14:textId="77777777" w:rsidR="00DF3965" w:rsidRPr="000714B3" w:rsidRDefault="00DF3965">
      <w:pPr>
        <w:tabs>
          <w:tab w:val="num" w:pos="0"/>
        </w:tabs>
        <w:jc w:val="both"/>
        <w:rPr>
          <w:rFonts w:ascii="Cambria" w:hAnsi="Cambria" w:cs="Arial"/>
          <w:sz w:val="22"/>
          <w:szCs w:val="22"/>
        </w:rPr>
      </w:pPr>
      <w:r w:rsidRPr="000714B3">
        <w:rPr>
          <w:rFonts w:ascii="Cambria" w:hAnsi="Cambria"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0714B3" w:rsidRDefault="00DF3965">
      <w:pPr>
        <w:tabs>
          <w:tab w:val="num" w:pos="0"/>
        </w:tabs>
        <w:jc w:val="both"/>
        <w:rPr>
          <w:rFonts w:ascii="Cambria" w:hAnsi="Cambria" w:cs="Arial"/>
          <w:snapToGrid w:val="0"/>
          <w:sz w:val="22"/>
          <w:szCs w:val="22"/>
        </w:rPr>
      </w:pPr>
    </w:p>
    <w:p w14:paraId="3E6BBAF1" w14:textId="7D972188" w:rsidR="00DF3965" w:rsidRPr="000714B3" w:rsidRDefault="00DF3965" w:rsidP="00B1571A">
      <w:pPr>
        <w:tabs>
          <w:tab w:val="num" w:pos="0"/>
        </w:tabs>
        <w:jc w:val="both"/>
        <w:rPr>
          <w:rFonts w:ascii="Cambria" w:hAnsi="Cambria" w:cs="Arial"/>
          <w:snapToGrid w:val="0"/>
          <w:sz w:val="22"/>
          <w:szCs w:val="22"/>
        </w:rPr>
      </w:pPr>
      <w:r w:rsidRPr="000714B3">
        <w:rPr>
          <w:rFonts w:ascii="Cambria" w:hAnsi="Cambria" w:cs="Arial"/>
          <w:snapToGrid w:val="0"/>
          <w:sz w:val="22"/>
          <w:szCs w:val="22"/>
        </w:rPr>
        <w:t>Az ösztöndíjas lemondhat a számára megítélt támogatásról, amit az EPER-Bursa rendszerben kezdeményezhet és az onnan letölthető Lemondó nyilatkozatot aláírva</w:t>
      </w:r>
      <w:r w:rsidR="0036681D" w:rsidRPr="000714B3">
        <w:rPr>
          <w:rFonts w:ascii="Cambria" w:hAnsi="Cambria" w:cs="Arial"/>
          <w:snapToGrid w:val="0"/>
          <w:sz w:val="22"/>
          <w:szCs w:val="22"/>
        </w:rPr>
        <w:t>,</w:t>
      </w:r>
      <w:r w:rsidRPr="000714B3">
        <w:rPr>
          <w:rFonts w:ascii="Cambria" w:hAnsi="Cambria" w:cs="Arial"/>
          <w:snapToGrid w:val="0"/>
          <w:sz w:val="22"/>
          <w:szCs w:val="22"/>
        </w:rPr>
        <w:t xml:space="preserve"> postai úton</w:t>
      </w:r>
      <w:r w:rsidR="00021DDC" w:rsidRPr="000714B3">
        <w:rPr>
          <w:rFonts w:ascii="Cambria" w:hAnsi="Cambria" w:cs="Arial"/>
          <w:snapToGrid w:val="0"/>
          <w:sz w:val="22"/>
          <w:szCs w:val="22"/>
        </w:rPr>
        <w:t>, ajánlott levélként</w:t>
      </w:r>
      <w:r w:rsidRPr="000714B3">
        <w:rPr>
          <w:rFonts w:ascii="Cambria" w:hAnsi="Cambria" w:cs="Arial"/>
          <w:snapToGrid w:val="0"/>
          <w:sz w:val="22"/>
          <w:szCs w:val="22"/>
        </w:rPr>
        <w:t xml:space="preserve"> megküldve a</w:t>
      </w:r>
      <w:r w:rsidR="00046CF9">
        <w:rPr>
          <w:rFonts w:ascii="Cambria" w:hAnsi="Cambria" w:cs="Arial"/>
          <w:snapToGrid w:val="0"/>
          <w:sz w:val="22"/>
          <w:szCs w:val="22"/>
        </w:rPr>
        <w:t>z</w:t>
      </w:r>
      <w:r w:rsidRPr="000714B3">
        <w:rPr>
          <w:rFonts w:ascii="Cambria" w:hAnsi="Cambria" w:cs="Arial"/>
          <w:snapToGrid w:val="0"/>
          <w:sz w:val="22"/>
          <w:szCs w:val="22"/>
        </w:rPr>
        <w:t xml:space="preserve"> </w:t>
      </w:r>
      <w:r w:rsidR="008B2F0D">
        <w:rPr>
          <w:rFonts w:ascii="Cambria" w:hAnsi="Cambria" w:cs="Arial"/>
          <w:snapToGrid w:val="0"/>
          <w:sz w:val="22"/>
          <w:szCs w:val="22"/>
        </w:rPr>
        <w:t>NKTK</w:t>
      </w:r>
      <w:r w:rsidRPr="000714B3">
        <w:rPr>
          <w:rFonts w:ascii="Cambria" w:hAnsi="Cambria" w:cs="Arial"/>
          <w:snapToGrid w:val="0"/>
          <w:sz w:val="22"/>
          <w:szCs w:val="22"/>
        </w:rPr>
        <w:t xml:space="preserve"> címére jelenthet be. A Lemondó nyilatkozat beküldésével az ösztöndíjas a nyertes ösztöndíjpályázatát megszünteti, azaz a megjelölt félév</w:t>
      </w:r>
      <w:r w:rsidR="00654874">
        <w:rPr>
          <w:rFonts w:ascii="Cambria" w:hAnsi="Cambria" w:cs="Arial"/>
          <w:snapToGrid w:val="0"/>
          <w:sz w:val="22"/>
          <w:szCs w:val="22"/>
        </w:rPr>
        <w:t>re járó ösztöndíjról</w:t>
      </w:r>
      <w:r w:rsidRPr="000714B3">
        <w:rPr>
          <w:rFonts w:ascii="Cambria" w:hAnsi="Cambria" w:cs="Arial"/>
          <w:snapToGrid w:val="0"/>
          <w:sz w:val="22"/>
          <w:szCs w:val="22"/>
        </w:rPr>
        <w:t xml:space="preserve"> és az ösztöndíj további félévi részleteiről is lemond.</w:t>
      </w:r>
    </w:p>
    <w:p w14:paraId="45EF80FF" w14:textId="77777777" w:rsidR="00DF3965" w:rsidRPr="000714B3" w:rsidRDefault="00DF3965">
      <w:pPr>
        <w:tabs>
          <w:tab w:val="num" w:pos="0"/>
        </w:tabs>
        <w:jc w:val="both"/>
        <w:rPr>
          <w:rFonts w:ascii="Cambria" w:hAnsi="Cambria" w:cs="Arial"/>
          <w:sz w:val="22"/>
          <w:szCs w:val="22"/>
        </w:rPr>
      </w:pPr>
    </w:p>
    <w:p w14:paraId="1034A17D" w14:textId="77777777" w:rsidR="00DF3965" w:rsidRPr="000714B3" w:rsidRDefault="00DF3965">
      <w:pPr>
        <w:pStyle w:val="Szvegtrzs"/>
        <w:tabs>
          <w:tab w:val="num" w:pos="0"/>
        </w:tabs>
        <w:rPr>
          <w:rFonts w:ascii="Cambria" w:hAnsi="Cambria" w:cs="Arial"/>
          <w:sz w:val="22"/>
          <w:szCs w:val="22"/>
        </w:rPr>
      </w:pPr>
      <w:r w:rsidRPr="000714B3">
        <w:rPr>
          <w:rFonts w:ascii="Cambria" w:hAnsi="Cambria" w:cs="Arial"/>
          <w:sz w:val="22"/>
          <w:szCs w:val="22"/>
        </w:rPr>
        <w:lastRenderedPageBreak/>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557E7AF2" w:rsidR="00DF3965" w:rsidRDefault="00DF3965">
      <w:pPr>
        <w:pStyle w:val="Szvegtrzs"/>
        <w:tabs>
          <w:tab w:val="num" w:pos="0"/>
        </w:tabs>
        <w:rPr>
          <w:rFonts w:ascii="Cambria" w:hAnsi="Cambria" w:cs="Arial"/>
          <w:sz w:val="22"/>
          <w:szCs w:val="22"/>
        </w:rPr>
      </w:pPr>
    </w:p>
    <w:p w14:paraId="703F74D8" w14:textId="77777777" w:rsidR="00DF7804" w:rsidRPr="000714B3" w:rsidRDefault="00DF7804">
      <w:pPr>
        <w:pStyle w:val="Szvegtrzs"/>
        <w:tabs>
          <w:tab w:val="num" w:pos="0"/>
        </w:tabs>
        <w:rPr>
          <w:rFonts w:ascii="Cambria" w:hAnsi="Cambria" w:cs="Arial"/>
          <w:sz w:val="22"/>
          <w:szCs w:val="22"/>
        </w:rPr>
      </w:pPr>
    </w:p>
    <w:p w14:paraId="714C7C02" w14:textId="77777777" w:rsidR="00DF3965" w:rsidRPr="000714B3" w:rsidRDefault="00DF3965" w:rsidP="00B1571A">
      <w:pPr>
        <w:tabs>
          <w:tab w:val="num" w:pos="0"/>
        </w:tabs>
        <w:jc w:val="both"/>
        <w:rPr>
          <w:rFonts w:ascii="Cambria" w:hAnsi="Cambria" w:cs="Arial"/>
          <w:b/>
          <w:sz w:val="22"/>
          <w:szCs w:val="22"/>
        </w:rPr>
      </w:pPr>
      <w:r w:rsidRPr="000714B3">
        <w:rPr>
          <w:rFonts w:ascii="Cambria" w:hAnsi="Cambria" w:cs="Arial"/>
          <w:b/>
          <w:sz w:val="22"/>
          <w:szCs w:val="22"/>
        </w:rPr>
        <w:t>10. Lebonyolítás</w:t>
      </w:r>
    </w:p>
    <w:p w14:paraId="1E3E5110" w14:textId="77777777" w:rsidR="00DF3965" w:rsidRPr="000714B3" w:rsidRDefault="00DF3965" w:rsidP="00B1571A">
      <w:pPr>
        <w:tabs>
          <w:tab w:val="num" w:pos="0"/>
        </w:tabs>
        <w:jc w:val="both"/>
        <w:rPr>
          <w:rFonts w:ascii="Cambria" w:hAnsi="Cambria" w:cs="Arial"/>
          <w:sz w:val="22"/>
          <w:szCs w:val="22"/>
        </w:rPr>
      </w:pPr>
    </w:p>
    <w:p w14:paraId="57B8A1DC" w14:textId="0379A67E"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 xml:space="preserve">Az ösztöndíjpályázattal kapcsolatos központi adatbázis-kezelői, koordinációs, a települési és a </w:t>
      </w:r>
      <w:r w:rsidR="002C0609">
        <w:rPr>
          <w:rFonts w:ascii="Cambria" w:hAnsi="Cambria" w:cs="Arial"/>
          <w:sz w:val="22"/>
          <w:szCs w:val="22"/>
        </w:rPr>
        <w:t>vár</w:t>
      </w:r>
      <w:r w:rsidRPr="000714B3">
        <w:rPr>
          <w:rFonts w:ascii="Cambria" w:hAnsi="Cambria" w:cs="Arial"/>
          <w:sz w:val="22"/>
          <w:szCs w:val="22"/>
        </w:rPr>
        <w:t xml:space="preserve">megyei önkormányzati ösztöndíjjal kapcsolatos pénzkezelési feladatokat az </w:t>
      </w:r>
      <w:r w:rsidR="008B2F0D">
        <w:rPr>
          <w:rFonts w:ascii="Cambria" w:hAnsi="Cambria" w:cs="Arial"/>
          <w:sz w:val="22"/>
          <w:szCs w:val="22"/>
        </w:rPr>
        <w:t>NKTK</w:t>
      </w:r>
      <w:r w:rsidR="00046CF9" w:rsidRPr="000714B3" w:rsidDel="00046CF9">
        <w:rPr>
          <w:rFonts w:ascii="Cambria" w:hAnsi="Cambria" w:cs="Arial"/>
          <w:sz w:val="22"/>
          <w:szCs w:val="22"/>
        </w:rPr>
        <w:t xml:space="preserve"> </w:t>
      </w:r>
      <w:r w:rsidRPr="000714B3">
        <w:rPr>
          <w:rFonts w:ascii="Cambria" w:hAnsi="Cambria" w:cs="Arial"/>
          <w:sz w:val="22"/>
          <w:szCs w:val="22"/>
        </w:rPr>
        <w:t>látja el.</w:t>
      </w:r>
    </w:p>
    <w:p w14:paraId="612666F6" w14:textId="070CDF3E" w:rsidR="00DF3965" w:rsidRDefault="00DF3965" w:rsidP="00B1571A">
      <w:pPr>
        <w:tabs>
          <w:tab w:val="num" w:pos="0"/>
        </w:tabs>
        <w:jc w:val="both"/>
        <w:rPr>
          <w:rFonts w:ascii="Cambria" w:hAnsi="Cambria" w:cs="Arial"/>
          <w:sz w:val="22"/>
          <w:szCs w:val="22"/>
        </w:rPr>
      </w:pPr>
    </w:p>
    <w:p w14:paraId="13DD1409" w14:textId="02A1DA02" w:rsidR="00094FA8" w:rsidRDefault="00094FA8" w:rsidP="00B1571A">
      <w:pPr>
        <w:tabs>
          <w:tab w:val="num" w:pos="0"/>
        </w:tabs>
        <w:jc w:val="both"/>
        <w:rPr>
          <w:rFonts w:ascii="Cambria" w:hAnsi="Cambria" w:cs="Arial"/>
          <w:sz w:val="22"/>
          <w:szCs w:val="22"/>
        </w:rPr>
      </w:pPr>
    </w:p>
    <w:p w14:paraId="16351DAD" w14:textId="6A14801A" w:rsidR="00094FA8" w:rsidRDefault="00094FA8" w:rsidP="00B1571A">
      <w:pPr>
        <w:tabs>
          <w:tab w:val="num" w:pos="0"/>
        </w:tabs>
        <w:jc w:val="both"/>
        <w:rPr>
          <w:rFonts w:ascii="Cambria" w:hAnsi="Cambria" w:cs="Arial"/>
          <w:sz w:val="22"/>
          <w:szCs w:val="22"/>
        </w:rPr>
      </w:pPr>
    </w:p>
    <w:p w14:paraId="2F834E92" w14:textId="77777777" w:rsidR="00094FA8" w:rsidRPr="000714B3" w:rsidRDefault="00094FA8" w:rsidP="00B1571A">
      <w:pPr>
        <w:tabs>
          <w:tab w:val="num" w:pos="0"/>
        </w:tabs>
        <w:jc w:val="both"/>
        <w:rPr>
          <w:rFonts w:ascii="Cambria" w:hAnsi="Cambria" w:cs="Arial"/>
          <w:sz w:val="22"/>
          <w:szCs w:val="22"/>
        </w:rPr>
      </w:pPr>
    </w:p>
    <w:p w14:paraId="1948D6BE" w14:textId="2BE01A33"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elérhetősége</w:t>
      </w:r>
      <w:r w:rsidR="009D1425" w:rsidRPr="000714B3">
        <w:rPr>
          <w:rFonts w:ascii="Cambria" w:hAnsi="Cambria" w:cs="Arial"/>
          <w:sz w:val="22"/>
          <w:szCs w:val="22"/>
        </w:rPr>
        <w:t>i</w:t>
      </w:r>
      <w:r w:rsidRPr="000714B3">
        <w:rPr>
          <w:rFonts w:ascii="Cambria" w:hAnsi="Cambria" w:cs="Arial"/>
          <w:sz w:val="22"/>
          <w:szCs w:val="22"/>
        </w:rPr>
        <w:t>:</w:t>
      </w:r>
    </w:p>
    <w:p w14:paraId="1A62F5AB" w14:textId="77777777" w:rsidR="00DF3965" w:rsidRPr="000714B3" w:rsidRDefault="00DF3965" w:rsidP="00B1571A">
      <w:pPr>
        <w:tabs>
          <w:tab w:val="num" w:pos="0"/>
        </w:tabs>
        <w:jc w:val="both"/>
        <w:rPr>
          <w:rFonts w:ascii="Cambria" w:hAnsi="Cambria" w:cs="Arial"/>
          <w:sz w:val="22"/>
          <w:szCs w:val="22"/>
        </w:rPr>
      </w:pPr>
    </w:p>
    <w:p w14:paraId="61774EE7" w14:textId="55EBBE3E" w:rsidR="00DF3965" w:rsidRPr="000714B3" w:rsidRDefault="008B2F0D" w:rsidP="00283B76">
      <w:pPr>
        <w:tabs>
          <w:tab w:val="num" w:pos="0"/>
        </w:tabs>
        <w:jc w:val="center"/>
        <w:rPr>
          <w:rFonts w:ascii="Cambria" w:hAnsi="Cambria" w:cs="Arial"/>
          <w:b/>
          <w:sz w:val="22"/>
          <w:szCs w:val="22"/>
        </w:rPr>
      </w:pPr>
      <w:r>
        <w:rPr>
          <w:rFonts w:ascii="Cambria" w:hAnsi="Cambria" w:cs="Arial"/>
          <w:b/>
          <w:sz w:val="22"/>
          <w:szCs w:val="22"/>
        </w:rPr>
        <w:t>Nemzeti Kulturális</w:t>
      </w:r>
      <w:r w:rsidR="00DF3965" w:rsidRPr="000714B3">
        <w:rPr>
          <w:rFonts w:ascii="Cambria" w:hAnsi="Cambria" w:cs="Arial"/>
          <w:b/>
          <w:sz w:val="22"/>
          <w:szCs w:val="22"/>
        </w:rPr>
        <w:t xml:space="preserve"> Támogatáskezelő</w:t>
      </w:r>
    </w:p>
    <w:p w14:paraId="209D27D6" w14:textId="51641CA2" w:rsidR="002E4D0C" w:rsidRPr="000714B3" w:rsidRDefault="002E4D0C" w:rsidP="00283B76">
      <w:pPr>
        <w:tabs>
          <w:tab w:val="num" w:pos="0"/>
        </w:tabs>
        <w:jc w:val="center"/>
        <w:rPr>
          <w:rFonts w:ascii="Cambria" w:hAnsi="Cambria" w:cs="Arial"/>
          <w:b/>
          <w:sz w:val="22"/>
          <w:szCs w:val="22"/>
        </w:rPr>
      </w:pPr>
      <w:r w:rsidRPr="000714B3">
        <w:rPr>
          <w:rFonts w:ascii="Cambria" w:hAnsi="Cambria" w:cs="Arial"/>
          <w:b/>
          <w:sz w:val="22"/>
          <w:szCs w:val="22"/>
        </w:rPr>
        <w:t>Bursa Hungarica</w:t>
      </w:r>
      <w:r w:rsidR="00E21D9F" w:rsidRPr="000714B3">
        <w:rPr>
          <w:rFonts w:ascii="Cambria" w:hAnsi="Cambria" w:cs="Arial"/>
          <w:b/>
          <w:sz w:val="22"/>
          <w:szCs w:val="22"/>
        </w:rPr>
        <w:t xml:space="preserve"> Ügyfélszolgálat</w:t>
      </w:r>
    </w:p>
    <w:p w14:paraId="543A7E50" w14:textId="77777777"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1381 Budapest Pf. 1418</w:t>
      </w:r>
    </w:p>
    <w:p w14:paraId="630C9B2D" w14:textId="76293589"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Tel.: (06-1) </w:t>
      </w:r>
      <w:r w:rsidR="00E903C2" w:rsidRPr="000714B3">
        <w:rPr>
          <w:rFonts w:ascii="Cambria" w:hAnsi="Cambria" w:cs="Arial"/>
          <w:sz w:val="22"/>
          <w:szCs w:val="22"/>
        </w:rPr>
        <w:t>550-2700</w:t>
      </w:r>
    </w:p>
    <w:p w14:paraId="75A9FE90" w14:textId="444B527B"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E-mail: </w:t>
      </w:r>
      <w:hyperlink r:id="rId10" w:history="1">
        <w:r w:rsidR="0093500E" w:rsidRPr="00E470E6">
          <w:rPr>
            <w:rStyle w:val="Hiperhivatkozs"/>
            <w:rFonts w:ascii="Cambria" w:hAnsi="Cambria" w:cs="Arial"/>
            <w:sz w:val="22"/>
            <w:szCs w:val="22"/>
          </w:rPr>
          <w:t>bursa@nktk.hu</w:t>
        </w:r>
      </w:hyperlink>
    </w:p>
    <w:p w14:paraId="1597C5C3" w14:textId="38727516" w:rsidR="00DF3965" w:rsidRPr="000714B3" w:rsidRDefault="00DF3965" w:rsidP="00F90C26">
      <w:pPr>
        <w:tabs>
          <w:tab w:val="num" w:pos="0"/>
        </w:tabs>
        <w:jc w:val="center"/>
        <w:rPr>
          <w:rFonts w:ascii="Cambria" w:hAnsi="Cambria" w:cs="Arial"/>
          <w:sz w:val="22"/>
          <w:szCs w:val="22"/>
        </w:rPr>
      </w:pPr>
      <w:r w:rsidRPr="000714B3">
        <w:rPr>
          <w:rFonts w:ascii="Cambria" w:hAnsi="Cambria" w:cs="Arial"/>
          <w:sz w:val="22"/>
          <w:szCs w:val="22"/>
        </w:rPr>
        <w:t xml:space="preserve">Internet: </w:t>
      </w:r>
      <w:hyperlink r:id="rId11" w:history="1">
        <w:r w:rsidR="0093500E" w:rsidRPr="0093500E">
          <w:rPr>
            <w:rStyle w:val="Hiperhivatkozs"/>
            <w:rFonts w:ascii="Cambria" w:hAnsi="Cambria" w:cs="Arial"/>
            <w:sz w:val="22"/>
            <w:szCs w:val="22"/>
          </w:rPr>
          <w:t>www.nktk.hu</w:t>
        </w:r>
      </w:hyperlink>
      <w:r w:rsidR="00AD6EB8" w:rsidRPr="000714B3">
        <w:rPr>
          <w:rFonts w:ascii="Cambria" w:hAnsi="Cambria" w:cs="Arial"/>
          <w:sz w:val="22"/>
          <w:szCs w:val="22"/>
        </w:rPr>
        <w:t xml:space="preserve"> </w:t>
      </w:r>
      <w:r w:rsidRPr="000714B3">
        <w:rPr>
          <w:rFonts w:ascii="Cambria" w:hAnsi="Cambria" w:cs="Arial"/>
          <w:sz w:val="22"/>
          <w:szCs w:val="22"/>
        </w:rPr>
        <w:t>(Bursa Hungarica)</w:t>
      </w:r>
    </w:p>
    <w:sectPr w:rsidR="00DF3965" w:rsidRPr="000714B3" w:rsidSect="00BE3C31">
      <w:headerReference w:type="default" r:id="rId12"/>
      <w:footerReference w:type="default" r:id="rId13"/>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C3E42A" w14:textId="77777777" w:rsidR="000449D2" w:rsidRDefault="000449D2" w:rsidP="00F51BB6">
      <w:r>
        <w:separator/>
      </w:r>
    </w:p>
  </w:endnote>
  <w:endnote w:type="continuationSeparator" w:id="0">
    <w:p w14:paraId="04411853" w14:textId="77777777" w:rsidR="000449D2" w:rsidRDefault="000449D2"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2025231576"/>
      <w:docPartObj>
        <w:docPartGallery w:val="Page Numbers (Bottom of Page)"/>
        <w:docPartUnique/>
      </w:docPartObj>
    </w:sdtPr>
    <w:sdtEndPr>
      <w:rPr>
        <w:rFonts w:ascii="Arial" w:hAnsi="Arial" w:cs="Arial"/>
      </w:rPr>
    </w:sdtEndPr>
    <w:sdtContent>
      <w:p w14:paraId="20E589F0" w14:textId="763A8F75"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2A29FA">
          <w:rPr>
            <w:rFonts w:ascii="Arial" w:hAnsi="Arial" w:cs="Arial"/>
            <w:noProof/>
            <w:sz w:val="20"/>
            <w:szCs w:val="20"/>
          </w:rPr>
          <w:t>8</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2ED1C" w14:textId="77777777" w:rsidR="000449D2" w:rsidRDefault="000449D2" w:rsidP="00F51BB6">
      <w:r>
        <w:separator/>
      </w:r>
    </w:p>
  </w:footnote>
  <w:footnote w:type="continuationSeparator" w:id="0">
    <w:p w14:paraId="525610FA" w14:textId="77777777" w:rsidR="000449D2" w:rsidRDefault="000449D2" w:rsidP="00F51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B41C8" w14:textId="77478DA2" w:rsidR="0079616A" w:rsidRPr="000112A7" w:rsidRDefault="004D3E82" w:rsidP="0079616A">
    <w:pPr>
      <w:pStyle w:val="lfej"/>
      <w:jc w:val="right"/>
      <w:rPr>
        <w:rFonts w:ascii="Cambria" w:hAnsi="Cambria"/>
      </w:rPr>
    </w:pPr>
    <w:r>
      <w:rPr>
        <w:rFonts w:ascii="Cambria" w:hAnsi="Cambria" w:cs="Arial"/>
        <w:iCs/>
        <w:sz w:val="22"/>
        <w:szCs w:val="22"/>
      </w:rPr>
      <w:t>„</w:t>
    </w:r>
    <w:r w:rsidR="0079616A" w:rsidRPr="000112A7">
      <w:rPr>
        <w:rFonts w:ascii="Cambria" w:hAnsi="Cambria" w:cs="Arial"/>
        <w:iCs/>
        <w:sz w:val="22"/>
        <w:szCs w:val="22"/>
      </w:rPr>
      <w:t>Bursa Hungarica</w:t>
    </w:r>
    <w:r w:rsidR="0079616A" w:rsidRPr="000112A7">
      <w:rPr>
        <w:rFonts w:ascii="Cambria" w:hAnsi="Cambria" w:cs="Arial"/>
        <w:sz w:val="22"/>
        <w:szCs w:val="22"/>
      </w:rPr>
      <w:t xml:space="preserve"> Felsőoktatási Önkormányzati Ösztöndíjrendszer 2025. évi pályázati </w:t>
    </w:r>
    <w:del w:id="7" w:author="DELL" w:date="2024-10-15T08:31:00Z" w16du:dateUtc="2024-10-15T06:31:00Z">
      <w:r w:rsidR="0079616A" w:rsidRPr="000112A7" w:rsidDel="00065F0B">
        <w:rPr>
          <w:rFonts w:ascii="Cambria" w:hAnsi="Cambria" w:cs="Arial"/>
          <w:sz w:val="22"/>
          <w:szCs w:val="22"/>
        </w:rPr>
        <w:delText>eljárásrendje  -</w:delText>
      </w:r>
    </w:del>
    <w:ins w:id="8" w:author="DELL" w:date="2024-10-15T08:31:00Z" w16du:dateUtc="2024-10-15T06:31:00Z">
      <w:r w:rsidR="00065F0B" w:rsidRPr="000112A7">
        <w:rPr>
          <w:rFonts w:ascii="Cambria" w:hAnsi="Cambria" w:cs="Arial"/>
          <w:sz w:val="22"/>
          <w:szCs w:val="22"/>
        </w:rPr>
        <w:t>eljárásrendje -</w:t>
      </w:r>
    </w:ins>
    <w:r w:rsidR="0079616A" w:rsidRPr="000112A7">
      <w:rPr>
        <w:rFonts w:ascii="Cambria" w:hAnsi="Cambria" w:cs="Arial"/>
        <w:sz w:val="22"/>
        <w:szCs w:val="22"/>
      </w:rPr>
      <w:t>Általános Szerződési Feltételek a cs</w:t>
    </w:r>
    <w:r>
      <w:rPr>
        <w:rFonts w:ascii="Cambria" w:hAnsi="Cambria" w:cs="Arial"/>
        <w:sz w:val="22"/>
        <w:szCs w:val="22"/>
      </w:rPr>
      <w:t xml:space="preserve">atlakozó önkormányzatok </w:t>
    </w:r>
    <w:del w:id="9" w:author="DELL" w:date="2024-10-15T08:31:00Z" w16du:dateUtc="2024-10-15T06:31:00Z">
      <w:r w:rsidDel="00065F0B">
        <w:rPr>
          <w:rFonts w:ascii="Cambria" w:hAnsi="Cambria" w:cs="Arial"/>
          <w:sz w:val="22"/>
          <w:szCs w:val="22"/>
        </w:rPr>
        <w:delText xml:space="preserve">számára” </w:delText>
      </w:r>
      <w:r w:rsidR="0079616A" w:rsidRPr="000112A7" w:rsidDel="00065F0B">
        <w:rPr>
          <w:rFonts w:ascii="Cambria" w:hAnsi="Cambria" w:cs="Arial"/>
          <w:sz w:val="22"/>
          <w:szCs w:val="22"/>
        </w:rPr>
        <w:delText xml:space="preserve"> 3.</w:delText>
      </w:r>
    </w:del>
    <w:ins w:id="10" w:author="DELL" w:date="2024-10-15T08:31:00Z" w16du:dateUtc="2024-10-15T06:31:00Z">
      <w:r w:rsidR="00065F0B">
        <w:rPr>
          <w:rFonts w:ascii="Cambria" w:hAnsi="Cambria" w:cs="Arial"/>
          <w:sz w:val="22"/>
          <w:szCs w:val="22"/>
        </w:rPr>
        <w:t xml:space="preserve">számára” </w:t>
      </w:r>
      <w:r w:rsidR="00065F0B" w:rsidRPr="000112A7">
        <w:rPr>
          <w:rFonts w:ascii="Cambria" w:hAnsi="Cambria" w:cs="Arial"/>
          <w:sz w:val="22"/>
          <w:szCs w:val="22"/>
        </w:rPr>
        <w:t>3.</w:t>
      </w:r>
    </w:ins>
    <w:r w:rsidR="0079616A" w:rsidRPr="000112A7">
      <w:rPr>
        <w:rFonts w:ascii="Cambria" w:hAnsi="Cambria" w:cs="Arial"/>
        <w:sz w:val="22"/>
        <w:szCs w:val="22"/>
      </w:rPr>
      <w:t xml:space="preserve"> számú melléklete</w:t>
    </w:r>
  </w:p>
  <w:p w14:paraId="6166B0C0" w14:textId="77777777" w:rsidR="0079616A" w:rsidRDefault="0079616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651982108">
    <w:abstractNumId w:val="3"/>
  </w:num>
  <w:num w:numId="2" w16cid:durableId="144862211">
    <w:abstractNumId w:val="19"/>
  </w:num>
  <w:num w:numId="3" w16cid:durableId="714735881">
    <w:abstractNumId w:val="7"/>
  </w:num>
  <w:num w:numId="4" w16cid:durableId="219949542">
    <w:abstractNumId w:val="10"/>
  </w:num>
  <w:num w:numId="5" w16cid:durableId="3090513">
    <w:abstractNumId w:val="11"/>
  </w:num>
  <w:num w:numId="6" w16cid:durableId="81797727">
    <w:abstractNumId w:val="2"/>
  </w:num>
  <w:num w:numId="7" w16cid:durableId="313604715">
    <w:abstractNumId w:val="4"/>
  </w:num>
  <w:num w:numId="8" w16cid:durableId="2144809071">
    <w:abstractNumId w:val="16"/>
  </w:num>
  <w:num w:numId="9" w16cid:durableId="801534403">
    <w:abstractNumId w:val="1"/>
  </w:num>
  <w:num w:numId="10" w16cid:durableId="1975137670">
    <w:abstractNumId w:val="14"/>
  </w:num>
  <w:num w:numId="11" w16cid:durableId="1022434991">
    <w:abstractNumId w:val="8"/>
  </w:num>
  <w:num w:numId="12" w16cid:durableId="1303196811">
    <w:abstractNumId w:val="17"/>
  </w:num>
  <w:num w:numId="13" w16cid:durableId="1589070999">
    <w:abstractNumId w:val="18"/>
  </w:num>
  <w:num w:numId="14" w16cid:durableId="540940696">
    <w:abstractNumId w:val="5"/>
  </w:num>
  <w:num w:numId="15" w16cid:durableId="1884318859">
    <w:abstractNumId w:val="13"/>
  </w:num>
  <w:num w:numId="16" w16cid:durableId="792483326">
    <w:abstractNumId w:val="0"/>
  </w:num>
  <w:num w:numId="17" w16cid:durableId="1607346687">
    <w:abstractNumId w:val="6"/>
  </w:num>
  <w:num w:numId="18" w16cid:durableId="1473475368">
    <w:abstractNumId w:val="12"/>
  </w:num>
  <w:num w:numId="19" w16cid:durableId="362244019">
    <w:abstractNumId w:val="15"/>
  </w:num>
  <w:num w:numId="20" w16cid:durableId="510491643">
    <w:abstractNumId w:val="9"/>
  </w:num>
  <w:num w:numId="21" w16cid:durableId="138038262">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ECC"/>
    <w:rsid w:val="0000045B"/>
    <w:rsid w:val="00000AE7"/>
    <w:rsid w:val="00005287"/>
    <w:rsid w:val="00005A68"/>
    <w:rsid w:val="00012AC3"/>
    <w:rsid w:val="0001716F"/>
    <w:rsid w:val="00017AC0"/>
    <w:rsid w:val="00021DDC"/>
    <w:rsid w:val="000221E1"/>
    <w:rsid w:val="00024321"/>
    <w:rsid w:val="00033118"/>
    <w:rsid w:val="00034487"/>
    <w:rsid w:val="000356CA"/>
    <w:rsid w:val="000358CD"/>
    <w:rsid w:val="000449D2"/>
    <w:rsid w:val="000469F3"/>
    <w:rsid w:val="00046CF9"/>
    <w:rsid w:val="00052D33"/>
    <w:rsid w:val="0005686C"/>
    <w:rsid w:val="000569FA"/>
    <w:rsid w:val="00065F0B"/>
    <w:rsid w:val="000670A3"/>
    <w:rsid w:val="0006784C"/>
    <w:rsid w:val="000714B3"/>
    <w:rsid w:val="00094EBE"/>
    <w:rsid w:val="00094FA8"/>
    <w:rsid w:val="000A1F30"/>
    <w:rsid w:val="000A6EBD"/>
    <w:rsid w:val="000C4E23"/>
    <w:rsid w:val="000C5263"/>
    <w:rsid w:val="000D4F08"/>
    <w:rsid w:val="000D64CF"/>
    <w:rsid w:val="000D6D2F"/>
    <w:rsid w:val="000E3CF8"/>
    <w:rsid w:val="00101568"/>
    <w:rsid w:val="00107B00"/>
    <w:rsid w:val="00110D36"/>
    <w:rsid w:val="00114BBC"/>
    <w:rsid w:val="00114F84"/>
    <w:rsid w:val="001157DB"/>
    <w:rsid w:val="001159FF"/>
    <w:rsid w:val="00116BF4"/>
    <w:rsid w:val="00121EB0"/>
    <w:rsid w:val="001233EC"/>
    <w:rsid w:val="00125A4B"/>
    <w:rsid w:val="00135078"/>
    <w:rsid w:val="00135B0D"/>
    <w:rsid w:val="001447C4"/>
    <w:rsid w:val="001469F3"/>
    <w:rsid w:val="00151822"/>
    <w:rsid w:val="00151E51"/>
    <w:rsid w:val="0015400D"/>
    <w:rsid w:val="00156C62"/>
    <w:rsid w:val="001632C4"/>
    <w:rsid w:val="00166DAA"/>
    <w:rsid w:val="0017438C"/>
    <w:rsid w:val="00175945"/>
    <w:rsid w:val="001801F5"/>
    <w:rsid w:val="00180CA6"/>
    <w:rsid w:val="00183531"/>
    <w:rsid w:val="00183F03"/>
    <w:rsid w:val="00185259"/>
    <w:rsid w:val="00190999"/>
    <w:rsid w:val="0019641E"/>
    <w:rsid w:val="0019758F"/>
    <w:rsid w:val="001A1715"/>
    <w:rsid w:val="001A237B"/>
    <w:rsid w:val="001A29FC"/>
    <w:rsid w:val="001A4534"/>
    <w:rsid w:val="001A4CF6"/>
    <w:rsid w:val="001A6DF4"/>
    <w:rsid w:val="001A7FA3"/>
    <w:rsid w:val="001B4011"/>
    <w:rsid w:val="001B700E"/>
    <w:rsid w:val="001C6C63"/>
    <w:rsid w:val="001D009A"/>
    <w:rsid w:val="001D022E"/>
    <w:rsid w:val="001D1519"/>
    <w:rsid w:val="001D2A93"/>
    <w:rsid w:val="001D5FE3"/>
    <w:rsid w:val="001E4D46"/>
    <w:rsid w:val="001E76E7"/>
    <w:rsid w:val="001F1EF8"/>
    <w:rsid w:val="001F421A"/>
    <w:rsid w:val="001F4FB4"/>
    <w:rsid w:val="001F5153"/>
    <w:rsid w:val="00200FD3"/>
    <w:rsid w:val="00204BDB"/>
    <w:rsid w:val="00213D28"/>
    <w:rsid w:val="00215640"/>
    <w:rsid w:val="0022261B"/>
    <w:rsid w:val="00223C42"/>
    <w:rsid w:val="00226E7D"/>
    <w:rsid w:val="00227FAF"/>
    <w:rsid w:val="00233A18"/>
    <w:rsid w:val="00233DD1"/>
    <w:rsid w:val="002343D2"/>
    <w:rsid w:val="00236E06"/>
    <w:rsid w:val="00245536"/>
    <w:rsid w:val="0025052E"/>
    <w:rsid w:val="002645B1"/>
    <w:rsid w:val="00273ACB"/>
    <w:rsid w:val="00274215"/>
    <w:rsid w:val="002747CE"/>
    <w:rsid w:val="00277DA7"/>
    <w:rsid w:val="00283B76"/>
    <w:rsid w:val="0028431A"/>
    <w:rsid w:val="002919A3"/>
    <w:rsid w:val="002947A8"/>
    <w:rsid w:val="002A118A"/>
    <w:rsid w:val="002A1730"/>
    <w:rsid w:val="002A29FA"/>
    <w:rsid w:val="002B0CC5"/>
    <w:rsid w:val="002B4481"/>
    <w:rsid w:val="002C0609"/>
    <w:rsid w:val="002C216A"/>
    <w:rsid w:val="002C2794"/>
    <w:rsid w:val="002C28D9"/>
    <w:rsid w:val="002C7248"/>
    <w:rsid w:val="002C769B"/>
    <w:rsid w:val="002D510A"/>
    <w:rsid w:val="002E09EC"/>
    <w:rsid w:val="002E304E"/>
    <w:rsid w:val="002E4D0C"/>
    <w:rsid w:val="002E6761"/>
    <w:rsid w:val="002F1233"/>
    <w:rsid w:val="00301A45"/>
    <w:rsid w:val="00302E5B"/>
    <w:rsid w:val="003034B1"/>
    <w:rsid w:val="00303C2B"/>
    <w:rsid w:val="00307C14"/>
    <w:rsid w:val="00313B05"/>
    <w:rsid w:val="00316244"/>
    <w:rsid w:val="00317EB5"/>
    <w:rsid w:val="00320DF5"/>
    <w:rsid w:val="00321037"/>
    <w:rsid w:val="00322B82"/>
    <w:rsid w:val="00322B97"/>
    <w:rsid w:val="00324C4E"/>
    <w:rsid w:val="003250BE"/>
    <w:rsid w:val="0032664F"/>
    <w:rsid w:val="00326B6C"/>
    <w:rsid w:val="00327CC1"/>
    <w:rsid w:val="003349BC"/>
    <w:rsid w:val="0034671D"/>
    <w:rsid w:val="003506BB"/>
    <w:rsid w:val="00361114"/>
    <w:rsid w:val="0036681D"/>
    <w:rsid w:val="00370548"/>
    <w:rsid w:val="00370AF4"/>
    <w:rsid w:val="00380E3D"/>
    <w:rsid w:val="00384898"/>
    <w:rsid w:val="003856E6"/>
    <w:rsid w:val="00392433"/>
    <w:rsid w:val="003930FD"/>
    <w:rsid w:val="00397CB8"/>
    <w:rsid w:val="003A0696"/>
    <w:rsid w:val="003A138D"/>
    <w:rsid w:val="003A338D"/>
    <w:rsid w:val="003A544E"/>
    <w:rsid w:val="003B0208"/>
    <w:rsid w:val="003B689B"/>
    <w:rsid w:val="003B6C38"/>
    <w:rsid w:val="003C06B2"/>
    <w:rsid w:val="003C1131"/>
    <w:rsid w:val="003C5073"/>
    <w:rsid w:val="003D5ECC"/>
    <w:rsid w:val="003D74D3"/>
    <w:rsid w:val="003E0430"/>
    <w:rsid w:val="003E2370"/>
    <w:rsid w:val="003E4C3B"/>
    <w:rsid w:val="003F0B2D"/>
    <w:rsid w:val="003F5805"/>
    <w:rsid w:val="00401FC6"/>
    <w:rsid w:val="004102BF"/>
    <w:rsid w:val="00411CF2"/>
    <w:rsid w:val="0041632E"/>
    <w:rsid w:val="00425C11"/>
    <w:rsid w:val="00426470"/>
    <w:rsid w:val="00432480"/>
    <w:rsid w:val="00433A77"/>
    <w:rsid w:val="00441019"/>
    <w:rsid w:val="00443136"/>
    <w:rsid w:val="0044344D"/>
    <w:rsid w:val="004532E5"/>
    <w:rsid w:val="00460E35"/>
    <w:rsid w:val="00466703"/>
    <w:rsid w:val="0046769D"/>
    <w:rsid w:val="0047150B"/>
    <w:rsid w:val="004737F4"/>
    <w:rsid w:val="004749B7"/>
    <w:rsid w:val="00480342"/>
    <w:rsid w:val="00481C6A"/>
    <w:rsid w:val="00484EFC"/>
    <w:rsid w:val="00490419"/>
    <w:rsid w:val="00490E0E"/>
    <w:rsid w:val="0049218D"/>
    <w:rsid w:val="0049285F"/>
    <w:rsid w:val="004929F6"/>
    <w:rsid w:val="0049734F"/>
    <w:rsid w:val="004A3651"/>
    <w:rsid w:val="004B2DA9"/>
    <w:rsid w:val="004B6DEC"/>
    <w:rsid w:val="004C234F"/>
    <w:rsid w:val="004C2F3F"/>
    <w:rsid w:val="004C4DC0"/>
    <w:rsid w:val="004C4E7A"/>
    <w:rsid w:val="004C5185"/>
    <w:rsid w:val="004C57EB"/>
    <w:rsid w:val="004C6C96"/>
    <w:rsid w:val="004D2E04"/>
    <w:rsid w:val="004D3E82"/>
    <w:rsid w:val="004D4A05"/>
    <w:rsid w:val="004D783F"/>
    <w:rsid w:val="004E1E7C"/>
    <w:rsid w:val="004E2323"/>
    <w:rsid w:val="004E66BC"/>
    <w:rsid w:val="004F3F5A"/>
    <w:rsid w:val="004F655C"/>
    <w:rsid w:val="00503682"/>
    <w:rsid w:val="0050488D"/>
    <w:rsid w:val="0050777E"/>
    <w:rsid w:val="0051107C"/>
    <w:rsid w:val="0051138D"/>
    <w:rsid w:val="005143C0"/>
    <w:rsid w:val="00520F7F"/>
    <w:rsid w:val="00521B78"/>
    <w:rsid w:val="00523E00"/>
    <w:rsid w:val="005254CD"/>
    <w:rsid w:val="00526D3A"/>
    <w:rsid w:val="00526E4C"/>
    <w:rsid w:val="00531A43"/>
    <w:rsid w:val="0053369C"/>
    <w:rsid w:val="00541F03"/>
    <w:rsid w:val="005420D3"/>
    <w:rsid w:val="00556B9B"/>
    <w:rsid w:val="00562BA1"/>
    <w:rsid w:val="00562D12"/>
    <w:rsid w:val="00581265"/>
    <w:rsid w:val="00583969"/>
    <w:rsid w:val="005847FF"/>
    <w:rsid w:val="0058788E"/>
    <w:rsid w:val="005909B8"/>
    <w:rsid w:val="00592F26"/>
    <w:rsid w:val="005A199A"/>
    <w:rsid w:val="005A540C"/>
    <w:rsid w:val="005B23D8"/>
    <w:rsid w:val="005C2AFE"/>
    <w:rsid w:val="005C33E5"/>
    <w:rsid w:val="005C5476"/>
    <w:rsid w:val="005D1E82"/>
    <w:rsid w:val="005D657B"/>
    <w:rsid w:val="005D7B00"/>
    <w:rsid w:val="005E0CCD"/>
    <w:rsid w:val="005E2996"/>
    <w:rsid w:val="005E4D88"/>
    <w:rsid w:val="005F00E8"/>
    <w:rsid w:val="005F646D"/>
    <w:rsid w:val="0060114D"/>
    <w:rsid w:val="00602CD0"/>
    <w:rsid w:val="00603687"/>
    <w:rsid w:val="006055DE"/>
    <w:rsid w:val="00607499"/>
    <w:rsid w:val="006219F7"/>
    <w:rsid w:val="006319C5"/>
    <w:rsid w:val="006340A9"/>
    <w:rsid w:val="00634A54"/>
    <w:rsid w:val="00634B81"/>
    <w:rsid w:val="0063520E"/>
    <w:rsid w:val="006354CD"/>
    <w:rsid w:val="00637B3B"/>
    <w:rsid w:val="006505D3"/>
    <w:rsid w:val="00653267"/>
    <w:rsid w:val="00654109"/>
    <w:rsid w:val="00654874"/>
    <w:rsid w:val="0066133C"/>
    <w:rsid w:val="00665C22"/>
    <w:rsid w:val="00671E94"/>
    <w:rsid w:val="006737DF"/>
    <w:rsid w:val="00673C89"/>
    <w:rsid w:val="00675A07"/>
    <w:rsid w:val="00681A4F"/>
    <w:rsid w:val="006916FF"/>
    <w:rsid w:val="00692062"/>
    <w:rsid w:val="00694567"/>
    <w:rsid w:val="006A5AAA"/>
    <w:rsid w:val="006A5F4E"/>
    <w:rsid w:val="006B0867"/>
    <w:rsid w:val="006B10E9"/>
    <w:rsid w:val="006B2186"/>
    <w:rsid w:val="006B494D"/>
    <w:rsid w:val="006C5F9F"/>
    <w:rsid w:val="006C756B"/>
    <w:rsid w:val="006D1AC2"/>
    <w:rsid w:val="006D748C"/>
    <w:rsid w:val="006E0B93"/>
    <w:rsid w:val="006E3727"/>
    <w:rsid w:val="006F0658"/>
    <w:rsid w:val="00705D14"/>
    <w:rsid w:val="00707FD5"/>
    <w:rsid w:val="00713863"/>
    <w:rsid w:val="00713C64"/>
    <w:rsid w:val="007165D8"/>
    <w:rsid w:val="00717918"/>
    <w:rsid w:val="00720D24"/>
    <w:rsid w:val="00727C44"/>
    <w:rsid w:val="00730026"/>
    <w:rsid w:val="00730FFD"/>
    <w:rsid w:val="007333F1"/>
    <w:rsid w:val="00734ACC"/>
    <w:rsid w:val="00734D69"/>
    <w:rsid w:val="00741224"/>
    <w:rsid w:val="007458EE"/>
    <w:rsid w:val="00747BDB"/>
    <w:rsid w:val="0075439D"/>
    <w:rsid w:val="0077391E"/>
    <w:rsid w:val="00783205"/>
    <w:rsid w:val="007842FE"/>
    <w:rsid w:val="00785C9C"/>
    <w:rsid w:val="0079285E"/>
    <w:rsid w:val="00795478"/>
    <w:rsid w:val="0079616A"/>
    <w:rsid w:val="00797038"/>
    <w:rsid w:val="007A00F1"/>
    <w:rsid w:val="007A6709"/>
    <w:rsid w:val="007B4FFD"/>
    <w:rsid w:val="007C134C"/>
    <w:rsid w:val="007C53D5"/>
    <w:rsid w:val="007C5D2F"/>
    <w:rsid w:val="007C6196"/>
    <w:rsid w:val="007C6B14"/>
    <w:rsid w:val="007C71A1"/>
    <w:rsid w:val="007D328E"/>
    <w:rsid w:val="007D569A"/>
    <w:rsid w:val="007E1106"/>
    <w:rsid w:val="007E1CBC"/>
    <w:rsid w:val="007F0027"/>
    <w:rsid w:val="00811D35"/>
    <w:rsid w:val="00821F74"/>
    <w:rsid w:val="00843734"/>
    <w:rsid w:val="008517F0"/>
    <w:rsid w:val="008544E4"/>
    <w:rsid w:val="0085484E"/>
    <w:rsid w:val="0085666E"/>
    <w:rsid w:val="00861E69"/>
    <w:rsid w:val="008621EC"/>
    <w:rsid w:val="0087233A"/>
    <w:rsid w:val="008740C7"/>
    <w:rsid w:val="008775A8"/>
    <w:rsid w:val="00880EF4"/>
    <w:rsid w:val="00883FD3"/>
    <w:rsid w:val="0089072B"/>
    <w:rsid w:val="00896072"/>
    <w:rsid w:val="008A76FE"/>
    <w:rsid w:val="008B06BD"/>
    <w:rsid w:val="008B2F0D"/>
    <w:rsid w:val="008B4A9A"/>
    <w:rsid w:val="008C307F"/>
    <w:rsid w:val="008C4CE2"/>
    <w:rsid w:val="008C5280"/>
    <w:rsid w:val="008D02D6"/>
    <w:rsid w:val="008D16F9"/>
    <w:rsid w:val="008E005F"/>
    <w:rsid w:val="008F2AB0"/>
    <w:rsid w:val="008F6835"/>
    <w:rsid w:val="00902D20"/>
    <w:rsid w:val="00907995"/>
    <w:rsid w:val="0091540E"/>
    <w:rsid w:val="009167A6"/>
    <w:rsid w:val="00917CF9"/>
    <w:rsid w:val="0092543D"/>
    <w:rsid w:val="00927B4C"/>
    <w:rsid w:val="0093500E"/>
    <w:rsid w:val="00940086"/>
    <w:rsid w:val="009414FC"/>
    <w:rsid w:val="00944A48"/>
    <w:rsid w:val="00947084"/>
    <w:rsid w:val="00947DAF"/>
    <w:rsid w:val="009532DA"/>
    <w:rsid w:val="009574A3"/>
    <w:rsid w:val="00961858"/>
    <w:rsid w:val="00964E29"/>
    <w:rsid w:val="00965729"/>
    <w:rsid w:val="00980D17"/>
    <w:rsid w:val="00983F3F"/>
    <w:rsid w:val="009950A8"/>
    <w:rsid w:val="009A00E0"/>
    <w:rsid w:val="009A0C5A"/>
    <w:rsid w:val="009A2223"/>
    <w:rsid w:val="009A542F"/>
    <w:rsid w:val="009A5D26"/>
    <w:rsid w:val="009B21D6"/>
    <w:rsid w:val="009B528C"/>
    <w:rsid w:val="009B57F4"/>
    <w:rsid w:val="009C1291"/>
    <w:rsid w:val="009C3C84"/>
    <w:rsid w:val="009D1425"/>
    <w:rsid w:val="009D4456"/>
    <w:rsid w:val="009D734E"/>
    <w:rsid w:val="009E3897"/>
    <w:rsid w:val="009E52DE"/>
    <w:rsid w:val="009E7D57"/>
    <w:rsid w:val="009F0442"/>
    <w:rsid w:val="009F1341"/>
    <w:rsid w:val="009F2FFB"/>
    <w:rsid w:val="009F3EA3"/>
    <w:rsid w:val="00A0015F"/>
    <w:rsid w:val="00A007CF"/>
    <w:rsid w:val="00A03EB5"/>
    <w:rsid w:val="00A0736B"/>
    <w:rsid w:val="00A11009"/>
    <w:rsid w:val="00A12413"/>
    <w:rsid w:val="00A179B0"/>
    <w:rsid w:val="00A2150D"/>
    <w:rsid w:val="00A221D1"/>
    <w:rsid w:val="00A25520"/>
    <w:rsid w:val="00A25D5A"/>
    <w:rsid w:val="00A27330"/>
    <w:rsid w:val="00A2734B"/>
    <w:rsid w:val="00A32415"/>
    <w:rsid w:val="00A32E84"/>
    <w:rsid w:val="00A35E30"/>
    <w:rsid w:val="00A364A4"/>
    <w:rsid w:val="00A42229"/>
    <w:rsid w:val="00A438E3"/>
    <w:rsid w:val="00A4619B"/>
    <w:rsid w:val="00A467BA"/>
    <w:rsid w:val="00A538F0"/>
    <w:rsid w:val="00A574BF"/>
    <w:rsid w:val="00A60C8A"/>
    <w:rsid w:val="00A62E0F"/>
    <w:rsid w:val="00A70913"/>
    <w:rsid w:val="00A713F6"/>
    <w:rsid w:val="00A7314E"/>
    <w:rsid w:val="00A7351F"/>
    <w:rsid w:val="00A85ECE"/>
    <w:rsid w:val="00A90F09"/>
    <w:rsid w:val="00A91070"/>
    <w:rsid w:val="00A9527F"/>
    <w:rsid w:val="00A96CD8"/>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0F3F"/>
    <w:rsid w:val="00B32831"/>
    <w:rsid w:val="00B425D3"/>
    <w:rsid w:val="00B46320"/>
    <w:rsid w:val="00B47768"/>
    <w:rsid w:val="00B47EC3"/>
    <w:rsid w:val="00B54D60"/>
    <w:rsid w:val="00B720E5"/>
    <w:rsid w:val="00B77765"/>
    <w:rsid w:val="00B84FB2"/>
    <w:rsid w:val="00B9243B"/>
    <w:rsid w:val="00B95A9E"/>
    <w:rsid w:val="00BA2F10"/>
    <w:rsid w:val="00BA48DC"/>
    <w:rsid w:val="00BB4DE7"/>
    <w:rsid w:val="00BB6075"/>
    <w:rsid w:val="00BB682B"/>
    <w:rsid w:val="00BC7551"/>
    <w:rsid w:val="00BD2058"/>
    <w:rsid w:val="00BD4F31"/>
    <w:rsid w:val="00BE05DA"/>
    <w:rsid w:val="00BE1BDD"/>
    <w:rsid w:val="00BE29A6"/>
    <w:rsid w:val="00BE3C31"/>
    <w:rsid w:val="00BE5293"/>
    <w:rsid w:val="00BE6951"/>
    <w:rsid w:val="00BE718B"/>
    <w:rsid w:val="00BE7F44"/>
    <w:rsid w:val="00C00ED4"/>
    <w:rsid w:val="00C10451"/>
    <w:rsid w:val="00C1362F"/>
    <w:rsid w:val="00C16436"/>
    <w:rsid w:val="00C179E6"/>
    <w:rsid w:val="00C2522D"/>
    <w:rsid w:val="00C30697"/>
    <w:rsid w:val="00C3370C"/>
    <w:rsid w:val="00C37DE7"/>
    <w:rsid w:val="00C42553"/>
    <w:rsid w:val="00C47D7B"/>
    <w:rsid w:val="00C50B2D"/>
    <w:rsid w:val="00C51DD6"/>
    <w:rsid w:val="00C55CDE"/>
    <w:rsid w:val="00C5605C"/>
    <w:rsid w:val="00C603D3"/>
    <w:rsid w:val="00C70731"/>
    <w:rsid w:val="00C707EF"/>
    <w:rsid w:val="00C7728E"/>
    <w:rsid w:val="00C8173F"/>
    <w:rsid w:val="00C84568"/>
    <w:rsid w:val="00C87ABA"/>
    <w:rsid w:val="00CA09D7"/>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38D5"/>
    <w:rsid w:val="00D05E76"/>
    <w:rsid w:val="00D15973"/>
    <w:rsid w:val="00D17660"/>
    <w:rsid w:val="00D22360"/>
    <w:rsid w:val="00D323BA"/>
    <w:rsid w:val="00D35B80"/>
    <w:rsid w:val="00D43F55"/>
    <w:rsid w:val="00D4603E"/>
    <w:rsid w:val="00D4741A"/>
    <w:rsid w:val="00D47A42"/>
    <w:rsid w:val="00D51476"/>
    <w:rsid w:val="00D605E9"/>
    <w:rsid w:val="00D613B0"/>
    <w:rsid w:val="00D627FF"/>
    <w:rsid w:val="00D723E0"/>
    <w:rsid w:val="00D831AB"/>
    <w:rsid w:val="00D83DFD"/>
    <w:rsid w:val="00D849B0"/>
    <w:rsid w:val="00D87372"/>
    <w:rsid w:val="00DA0AD9"/>
    <w:rsid w:val="00DA3407"/>
    <w:rsid w:val="00DA5F4A"/>
    <w:rsid w:val="00DD6968"/>
    <w:rsid w:val="00DD7500"/>
    <w:rsid w:val="00DF3965"/>
    <w:rsid w:val="00DF7804"/>
    <w:rsid w:val="00E00440"/>
    <w:rsid w:val="00E04032"/>
    <w:rsid w:val="00E06047"/>
    <w:rsid w:val="00E14B45"/>
    <w:rsid w:val="00E21CF7"/>
    <w:rsid w:val="00E21D9F"/>
    <w:rsid w:val="00E22481"/>
    <w:rsid w:val="00E23EB0"/>
    <w:rsid w:val="00E26C6E"/>
    <w:rsid w:val="00E34075"/>
    <w:rsid w:val="00E359BB"/>
    <w:rsid w:val="00E4164F"/>
    <w:rsid w:val="00E531B8"/>
    <w:rsid w:val="00E554AA"/>
    <w:rsid w:val="00E63125"/>
    <w:rsid w:val="00E63CF1"/>
    <w:rsid w:val="00E802D3"/>
    <w:rsid w:val="00E8445E"/>
    <w:rsid w:val="00E903C2"/>
    <w:rsid w:val="00E91908"/>
    <w:rsid w:val="00EA24E9"/>
    <w:rsid w:val="00EA38A5"/>
    <w:rsid w:val="00EA70C6"/>
    <w:rsid w:val="00EC36F3"/>
    <w:rsid w:val="00EC39C1"/>
    <w:rsid w:val="00EC5EF0"/>
    <w:rsid w:val="00ED7274"/>
    <w:rsid w:val="00EE1C63"/>
    <w:rsid w:val="00EE1F3B"/>
    <w:rsid w:val="00EE38CB"/>
    <w:rsid w:val="00EF35AA"/>
    <w:rsid w:val="00EF5A89"/>
    <w:rsid w:val="00EF5AE2"/>
    <w:rsid w:val="00EF6285"/>
    <w:rsid w:val="00F035A2"/>
    <w:rsid w:val="00F05D0F"/>
    <w:rsid w:val="00F077D1"/>
    <w:rsid w:val="00F10C5D"/>
    <w:rsid w:val="00F13B14"/>
    <w:rsid w:val="00F15D47"/>
    <w:rsid w:val="00F25086"/>
    <w:rsid w:val="00F34A53"/>
    <w:rsid w:val="00F36393"/>
    <w:rsid w:val="00F36875"/>
    <w:rsid w:val="00F41C1F"/>
    <w:rsid w:val="00F42674"/>
    <w:rsid w:val="00F433BF"/>
    <w:rsid w:val="00F46E3F"/>
    <w:rsid w:val="00F51BB6"/>
    <w:rsid w:val="00F5751A"/>
    <w:rsid w:val="00F6589A"/>
    <w:rsid w:val="00F7517F"/>
    <w:rsid w:val="00F7736D"/>
    <w:rsid w:val="00F77801"/>
    <w:rsid w:val="00F819AE"/>
    <w:rsid w:val="00F87998"/>
    <w:rsid w:val="00F90C26"/>
    <w:rsid w:val="00F96C58"/>
    <w:rsid w:val="00FA4BE7"/>
    <w:rsid w:val="00FA5AE9"/>
    <w:rsid w:val="00FB0923"/>
    <w:rsid w:val="00FB2FEB"/>
    <w:rsid w:val="00FB30FA"/>
    <w:rsid w:val="00FB3195"/>
    <w:rsid w:val="00FB64A4"/>
    <w:rsid w:val="00FD01D1"/>
    <w:rsid w:val="00FD2630"/>
    <w:rsid w:val="00FD292A"/>
    <w:rsid w:val="00FD5D34"/>
    <w:rsid w:val="00FE1B00"/>
    <w:rsid w:val="00FE23AA"/>
    <w:rsid w:val="00FE49D7"/>
    <w:rsid w:val="00FF0309"/>
    <w:rsid w:val="00FF09AB"/>
    <w:rsid w:val="00FF625D"/>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571DDC8D-C301-4A1D-87CC-832E245A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8986375">
      <w:bodyDiv w:val="1"/>
      <w:marLeft w:val="0"/>
      <w:marRight w:val="0"/>
      <w:marTop w:val="0"/>
      <w:marBottom w:val="0"/>
      <w:divBdr>
        <w:top w:val="none" w:sz="0" w:space="0" w:color="auto"/>
        <w:left w:val="none" w:sz="0" w:space="0" w:color="auto"/>
        <w:bottom w:val="none" w:sz="0" w:space="0" w:color="auto"/>
        <w:right w:val="none" w:sz="0" w:space="0" w:color="auto"/>
      </w:divBdr>
    </w:div>
    <w:div w:id="925383718">
      <w:bodyDiv w:val="1"/>
      <w:marLeft w:val="0"/>
      <w:marRight w:val="0"/>
      <w:marTop w:val="0"/>
      <w:marBottom w:val="0"/>
      <w:divBdr>
        <w:top w:val="none" w:sz="0" w:space="0" w:color="auto"/>
        <w:left w:val="none" w:sz="0" w:space="0" w:color="auto"/>
        <w:bottom w:val="none" w:sz="0" w:space="0" w:color="auto"/>
        <w:right w:val="none" w:sz="0" w:space="0" w:color="auto"/>
      </w:divBdr>
    </w:div>
    <w:div w:id="1970015744">
      <w:bodyDiv w:val="1"/>
      <w:marLeft w:val="0"/>
      <w:marRight w:val="0"/>
      <w:marTop w:val="0"/>
      <w:marBottom w:val="0"/>
      <w:divBdr>
        <w:top w:val="none" w:sz="0" w:space="0" w:color="auto"/>
        <w:left w:val="none" w:sz="0" w:space="0" w:color="auto"/>
        <w:bottom w:val="none" w:sz="0" w:space="0" w:color="auto"/>
        <w:right w:val="none" w:sz="0" w:space="0" w:color="auto"/>
      </w:divBdr>
    </w:div>
    <w:div w:id="202351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ktk.hu"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bursa@nktk.hu" TargetMode="External"/><Relationship Id="rId4" Type="http://schemas.openxmlformats.org/officeDocument/2006/relationships/settings" Target="settings.xml"/><Relationship Id="rId9" Type="http://schemas.openxmlformats.org/officeDocument/2006/relationships/hyperlink" Target="https://emet.gov.hu/app/uploads/2024/04/Adatkezelesi-tajekoztato-Palyazatokhoz-es-tamogatasokhoz-kapcsolodo-adatkezelesrol_2024_0415.pdf"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1AFF-734D-4E60-A120-9097BEE91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3205</Words>
  <Characters>22122</Characters>
  <Application>Microsoft Office Word</Application>
  <DocSecurity>0</DocSecurity>
  <Lines>184</Lines>
  <Paragraphs>50</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25277</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DELL</cp:lastModifiedBy>
  <cp:revision>2</cp:revision>
  <cp:lastPrinted>2021-07-30T06:26:00Z</cp:lastPrinted>
  <dcterms:created xsi:type="dcterms:W3CDTF">2024-10-15T06:32:00Z</dcterms:created>
  <dcterms:modified xsi:type="dcterms:W3CDTF">2024-10-15T06:32:00Z</dcterms:modified>
</cp:coreProperties>
</file>